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DE4A" w14:textId="77777777" w:rsidR="009D1FBF" w:rsidRPr="00085D62" w:rsidRDefault="009D1FBF" w:rsidP="00F14380">
      <w:pPr>
        <w:spacing w:after="0" w:line="240" w:lineRule="auto"/>
        <w:jc w:val="center"/>
        <w:rPr>
          <w:rFonts w:ascii="Times New Roman" w:hAnsi="Times New Roman" w:cs="Times New Roman"/>
          <w:b/>
        </w:rPr>
      </w:pPr>
      <w:r w:rsidRPr="00085D62">
        <w:rPr>
          <w:rFonts w:ascii="Times New Roman" w:hAnsi="Times New Roman" w:cs="Times New Roman"/>
          <w:b/>
        </w:rPr>
        <w:t xml:space="preserve">SAM </w:t>
      </w:r>
      <w:r w:rsidR="000B1140" w:rsidRPr="00085D62">
        <w:rPr>
          <w:rFonts w:ascii="Times New Roman" w:hAnsi="Times New Roman" w:cs="Times New Roman"/>
          <w:b/>
        </w:rPr>
        <w:t>r</w:t>
      </w:r>
      <w:r w:rsidRPr="00085D62">
        <w:rPr>
          <w:rFonts w:ascii="Times New Roman" w:hAnsi="Times New Roman" w:cs="Times New Roman"/>
          <w:b/>
        </w:rPr>
        <w:t>ādītāju metodoloģijas apraksts</w:t>
      </w:r>
    </w:p>
    <w:p w14:paraId="2C8A87AA" w14:textId="77777777" w:rsidR="00A43930" w:rsidRPr="00085D62" w:rsidRDefault="00A43930" w:rsidP="00F14380">
      <w:pPr>
        <w:spacing w:after="0" w:line="240" w:lineRule="auto"/>
        <w:jc w:val="center"/>
        <w:rPr>
          <w:rFonts w:ascii="Times New Roman" w:hAnsi="Times New Roman" w:cs="Times New Roman"/>
          <w:b/>
        </w:rPr>
      </w:pPr>
    </w:p>
    <w:p w14:paraId="598342DF" w14:textId="77777777" w:rsidR="009D1FBF" w:rsidRPr="00085D62" w:rsidRDefault="009D1FBF" w:rsidP="00F14380">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085D62" w:rsidRPr="00085D62" w14:paraId="1F647D87" w14:textId="77777777" w:rsidTr="00A55303">
        <w:tc>
          <w:tcPr>
            <w:tcW w:w="1838" w:type="dxa"/>
          </w:tcPr>
          <w:p w14:paraId="4D0E0D9B" w14:textId="220BABFA" w:rsidR="00E805F6" w:rsidRPr="00085D62" w:rsidRDefault="00E805F6" w:rsidP="00F14380">
            <w:pPr>
              <w:rPr>
                <w:rFonts w:ascii="Times New Roman" w:hAnsi="Times New Roman" w:cs="Times New Roman"/>
                <w:b/>
              </w:rPr>
            </w:pPr>
            <w:r w:rsidRPr="00085D62">
              <w:rPr>
                <w:rFonts w:ascii="Times New Roman" w:hAnsi="Times New Roman" w:cs="Times New Roman"/>
                <w:b/>
              </w:rPr>
              <w:t>Prioritātes Nr.</w:t>
            </w:r>
          </w:p>
        </w:tc>
        <w:tc>
          <w:tcPr>
            <w:tcW w:w="709" w:type="dxa"/>
            <w:tcBorders>
              <w:bottom w:val="single" w:sz="4" w:space="0" w:color="auto"/>
            </w:tcBorders>
            <w:vAlign w:val="bottom"/>
          </w:tcPr>
          <w:p w14:paraId="2F2CC74E" w14:textId="6E902993" w:rsidR="00E805F6" w:rsidRPr="00085D62" w:rsidRDefault="00E56D6A" w:rsidP="00F14380">
            <w:pPr>
              <w:rPr>
                <w:rFonts w:ascii="Times New Roman" w:hAnsi="Times New Roman" w:cs="Times New Roman"/>
                <w:b/>
              </w:rPr>
            </w:pPr>
            <w:r w:rsidRPr="00085D62">
              <w:rPr>
                <w:rFonts w:ascii="Times New Roman" w:hAnsi="Times New Roman" w:cs="Times New Roman"/>
                <w:b/>
              </w:rPr>
              <w:t>4.1.</w:t>
            </w:r>
          </w:p>
        </w:tc>
        <w:tc>
          <w:tcPr>
            <w:tcW w:w="2551" w:type="dxa"/>
            <w:vAlign w:val="bottom"/>
          </w:tcPr>
          <w:p w14:paraId="63E6C690" w14:textId="282BE754" w:rsidR="00E805F6" w:rsidRPr="00085D62" w:rsidRDefault="00E805F6" w:rsidP="00F14380">
            <w:pPr>
              <w:rPr>
                <w:rFonts w:ascii="Times New Roman" w:hAnsi="Times New Roman" w:cs="Times New Roman"/>
                <w:b/>
              </w:rPr>
            </w:pPr>
            <w:r w:rsidRPr="00085D62">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2CEE9F25" w:rsidR="00E805F6" w:rsidRPr="00085D62" w:rsidRDefault="00BD3135" w:rsidP="00F14380">
            <w:pPr>
              <w:rPr>
                <w:rFonts w:ascii="Times New Roman" w:hAnsi="Times New Roman" w:cs="Times New Roman"/>
                <w:b/>
              </w:rPr>
            </w:pPr>
            <w:r w:rsidRPr="00085D62">
              <w:rPr>
                <w:rFonts w:ascii="Times New Roman" w:hAnsi="Times New Roman" w:cs="Times New Roman"/>
                <w:b/>
                <w:noProof/>
              </w:rPr>
              <w:t>Veselības veicināšana un aprūpe</w:t>
            </w:r>
          </w:p>
        </w:tc>
      </w:tr>
      <w:tr w:rsidR="00E805F6" w:rsidRPr="001D1E14" w14:paraId="36A43144" w14:textId="77777777" w:rsidTr="00A55303">
        <w:tc>
          <w:tcPr>
            <w:tcW w:w="1838" w:type="dxa"/>
          </w:tcPr>
          <w:p w14:paraId="5B464F0D" w14:textId="77777777" w:rsidR="00BD3135" w:rsidRPr="00085D62" w:rsidRDefault="00BD3135" w:rsidP="00F14380">
            <w:pPr>
              <w:rPr>
                <w:rFonts w:ascii="Times New Roman" w:hAnsi="Times New Roman" w:cs="Times New Roman"/>
                <w:b/>
              </w:rPr>
            </w:pPr>
          </w:p>
          <w:p w14:paraId="287664C6" w14:textId="77777777" w:rsidR="00BD3135" w:rsidRPr="00085D62" w:rsidRDefault="00BD3135" w:rsidP="00F14380">
            <w:pPr>
              <w:rPr>
                <w:rFonts w:ascii="Times New Roman" w:hAnsi="Times New Roman" w:cs="Times New Roman"/>
                <w:b/>
              </w:rPr>
            </w:pPr>
          </w:p>
          <w:p w14:paraId="1BA9551B" w14:textId="0605553B" w:rsidR="00E805F6" w:rsidRPr="00085D62" w:rsidRDefault="00E805F6" w:rsidP="00F14380">
            <w:pPr>
              <w:rPr>
                <w:rFonts w:ascii="Times New Roman" w:hAnsi="Times New Roman" w:cs="Times New Roman"/>
                <w:b/>
              </w:rPr>
            </w:pPr>
            <w:r w:rsidRPr="00085D62">
              <w:rPr>
                <w:rFonts w:ascii="Times New Roman" w:hAnsi="Times New Roman" w:cs="Times New Roman"/>
                <w:b/>
              </w:rPr>
              <w:t>SAM Nr</w:t>
            </w:r>
            <w:r w:rsidR="00937852" w:rsidRPr="00085D62">
              <w:rPr>
                <w:rFonts w:ascii="Times New Roman" w:hAnsi="Times New Roman" w:cs="Times New Roman"/>
                <w:b/>
              </w:rPr>
              <w:t>.</w:t>
            </w:r>
            <w:r w:rsidRPr="00085D62">
              <w:rPr>
                <w:rFonts w:ascii="Times New Roman" w:hAnsi="Times New Roman" w:cs="Times New Roman"/>
                <w:b/>
              </w:rPr>
              <w:t>:</w:t>
            </w:r>
          </w:p>
        </w:tc>
        <w:tc>
          <w:tcPr>
            <w:tcW w:w="709" w:type="dxa"/>
            <w:tcBorders>
              <w:top w:val="single" w:sz="4" w:space="0" w:color="auto"/>
              <w:bottom w:val="single" w:sz="4" w:space="0" w:color="auto"/>
            </w:tcBorders>
            <w:vAlign w:val="bottom"/>
          </w:tcPr>
          <w:p w14:paraId="4AE80E77" w14:textId="77777777" w:rsidR="00BD3135" w:rsidRPr="00085D62" w:rsidRDefault="00BD3135" w:rsidP="00F14380">
            <w:pPr>
              <w:rPr>
                <w:rFonts w:ascii="Times New Roman" w:hAnsi="Times New Roman" w:cs="Times New Roman"/>
                <w:b/>
              </w:rPr>
            </w:pPr>
          </w:p>
          <w:p w14:paraId="1681A32E" w14:textId="77777777" w:rsidR="00BD3135" w:rsidRPr="00085D62" w:rsidRDefault="00BD3135" w:rsidP="00F14380">
            <w:pPr>
              <w:rPr>
                <w:rFonts w:ascii="Times New Roman" w:hAnsi="Times New Roman" w:cs="Times New Roman"/>
                <w:b/>
              </w:rPr>
            </w:pPr>
          </w:p>
          <w:p w14:paraId="4A32BC75" w14:textId="248BCA12" w:rsidR="00E805F6" w:rsidRPr="00085D62" w:rsidRDefault="00E56D6A" w:rsidP="00F14380">
            <w:pPr>
              <w:rPr>
                <w:rFonts w:ascii="Times New Roman" w:hAnsi="Times New Roman" w:cs="Times New Roman"/>
                <w:b/>
              </w:rPr>
            </w:pPr>
            <w:r w:rsidRPr="00085D62">
              <w:rPr>
                <w:rFonts w:ascii="Times New Roman" w:hAnsi="Times New Roman" w:cs="Times New Roman"/>
                <w:b/>
              </w:rPr>
              <w:t>4.</w:t>
            </w:r>
            <w:r w:rsidR="002620F1" w:rsidRPr="00085D62">
              <w:rPr>
                <w:rFonts w:ascii="Times New Roman" w:hAnsi="Times New Roman" w:cs="Times New Roman"/>
                <w:b/>
              </w:rPr>
              <w:t>1.2</w:t>
            </w:r>
            <w:r w:rsidRPr="00085D62">
              <w:rPr>
                <w:rFonts w:ascii="Times New Roman" w:hAnsi="Times New Roman" w:cs="Times New Roman"/>
                <w:b/>
              </w:rPr>
              <w:t>.</w:t>
            </w:r>
          </w:p>
        </w:tc>
        <w:tc>
          <w:tcPr>
            <w:tcW w:w="2551" w:type="dxa"/>
            <w:vAlign w:val="bottom"/>
          </w:tcPr>
          <w:p w14:paraId="1774B191" w14:textId="77777777" w:rsidR="00E805F6" w:rsidRPr="00085D62" w:rsidRDefault="00E805F6" w:rsidP="00F14380">
            <w:pPr>
              <w:rPr>
                <w:rFonts w:ascii="Times New Roman" w:hAnsi="Times New Roman" w:cs="Times New Roman"/>
                <w:b/>
              </w:rPr>
            </w:pPr>
            <w:r w:rsidRPr="00085D62">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77EBC73C" w:rsidR="00E805F6" w:rsidRPr="001D1E14" w:rsidRDefault="00A07E41" w:rsidP="001D1E14">
            <w:pPr>
              <w:jc w:val="both"/>
              <w:rPr>
                <w:rFonts w:ascii="Times New Roman" w:hAnsi="Times New Roman" w:cs="Times New Roman"/>
              </w:rPr>
            </w:pPr>
            <w:r w:rsidRPr="001D1E14">
              <w:rPr>
                <w:rFonts w:ascii="Times New Roman" w:hAnsi="Times New Roman" w:cs="Times New Roman"/>
                <w:sz w:val="20"/>
                <w:szCs w:val="20"/>
                <w:shd w:val="clear" w:color="auto" w:fill="FFFFFF"/>
              </w:rPr>
              <w:t>Uzlabot vienlīdzīgu un savlaicīgu piekļuvi kvalitatīviem, ilgtspējīgiem un izmaksu ziņā pieejamiem veselības aprūpes, veselības veicināšanas un slimību</w:t>
            </w:r>
            <w:r w:rsidR="008B3BE1">
              <w:rPr>
                <w:rFonts w:ascii="Times New Roman" w:hAnsi="Times New Roman" w:cs="Times New Roman"/>
                <w:sz w:val="20"/>
                <w:szCs w:val="20"/>
                <w:shd w:val="clear" w:color="auto" w:fill="FFFFFF"/>
              </w:rPr>
              <w:t xml:space="preserve"> </w:t>
            </w:r>
            <w:r w:rsidRPr="001D1E14">
              <w:rPr>
                <w:rFonts w:ascii="Times New Roman" w:hAnsi="Times New Roman" w:cs="Times New Roman"/>
                <w:sz w:val="20"/>
                <w:szCs w:val="20"/>
                <w:shd w:val="clear" w:color="auto" w:fill="FFFFFF"/>
              </w:rPr>
              <w:t>profilakses</w:t>
            </w:r>
            <w:r w:rsidR="008B3BE1">
              <w:rPr>
                <w:rFonts w:ascii="Times New Roman" w:hAnsi="Times New Roman" w:cs="Times New Roman"/>
                <w:sz w:val="20"/>
                <w:szCs w:val="20"/>
                <w:shd w:val="clear" w:color="auto" w:fill="FFFFFF"/>
              </w:rPr>
              <w:t xml:space="preserve"> </w:t>
            </w:r>
            <w:r w:rsidRPr="001D1E14">
              <w:rPr>
                <w:rFonts w:ascii="Times New Roman" w:hAnsi="Times New Roman" w:cs="Times New Roman"/>
                <w:sz w:val="20"/>
                <w:szCs w:val="20"/>
                <w:shd w:val="clear" w:color="auto" w:fill="FFFFFF"/>
              </w:rPr>
              <w:t>pakalpojumiem, uzlabojot veselības aprūpes sistēmu efektivitāti un izturētspēju</w:t>
            </w:r>
          </w:p>
        </w:tc>
      </w:tr>
    </w:tbl>
    <w:p w14:paraId="5402DC09" w14:textId="77777777" w:rsidR="009D1FBF" w:rsidRPr="001D1E14" w:rsidRDefault="009D1FBF" w:rsidP="00F14380">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085D62" w:rsidRPr="001D1E14" w14:paraId="55D48E4E" w14:textId="77777777" w:rsidTr="001850BD">
        <w:tc>
          <w:tcPr>
            <w:tcW w:w="1995" w:type="dxa"/>
          </w:tcPr>
          <w:p w14:paraId="1199F7D3" w14:textId="77777777" w:rsidR="00754D46" w:rsidRPr="001D1E14" w:rsidRDefault="00754D46" w:rsidP="00F14380">
            <w:pPr>
              <w:jc w:val="both"/>
              <w:rPr>
                <w:rFonts w:ascii="Times New Roman" w:hAnsi="Times New Roman" w:cs="Times New Roman"/>
                <w:sz w:val="20"/>
                <w:szCs w:val="20"/>
              </w:rPr>
            </w:pPr>
            <w:bookmarkStart w:id="0" w:name="_Hlk96351334"/>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5AC51572" w14:textId="1F72B9CB" w:rsidR="00754D46" w:rsidRPr="001D1E14" w:rsidRDefault="00DB1CAA" w:rsidP="00F14380">
            <w:pPr>
              <w:rPr>
                <w:rFonts w:ascii="Times New Roman" w:hAnsi="Times New Roman" w:cs="Times New Roman"/>
                <w:sz w:val="20"/>
                <w:szCs w:val="20"/>
              </w:rPr>
            </w:pPr>
            <w:r w:rsidRPr="001D1E14">
              <w:rPr>
                <w:rFonts w:ascii="Times New Roman" w:hAnsi="Times New Roman" w:cs="Times New Roman"/>
                <w:sz w:val="20"/>
                <w:szCs w:val="20"/>
              </w:rPr>
              <w:t>r.4.1.2.a</w:t>
            </w:r>
          </w:p>
        </w:tc>
      </w:tr>
      <w:tr w:rsidR="00085D62" w:rsidRPr="001D1E14" w14:paraId="4D325B2B" w14:textId="77777777" w:rsidTr="001850BD">
        <w:tc>
          <w:tcPr>
            <w:tcW w:w="1995" w:type="dxa"/>
          </w:tcPr>
          <w:p w14:paraId="566422A6" w14:textId="77777777" w:rsidR="00754D46" w:rsidRPr="001D1E14" w:rsidRDefault="00754D46"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p w14:paraId="5A920BC0" w14:textId="77777777" w:rsidR="00754D46" w:rsidRPr="001D1E14" w:rsidRDefault="00754D46" w:rsidP="00F14380">
            <w:pPr>
              <w:jc w:val="both"/>
              <w:rPr>
                <w:rFonts w:ascii="Times New Roman" w:hAnsi="Times New Roman" w:cs="Times New Roman"/>
                <w:b/>
                <w:sz w:val="20"/>
                <w:szCs w:val="20"/>
              </w:rPr>
            </w:pPr>
          </w:p>
        </w:tc>
        <w:tc>
          <w:tcPr>
            <w:tcW w:w="7072" w:type="dxa"/>
          </w:tcPr>
          <w:p w14:paraId="2FD9AF99" w14:textId="2611F77B" w:rsidR="009440AB" w:rsidRPr="001D1E14" w:rsidRDefault="00754D46" w:rsidP="00F14380">
            <w:pPr>
              <w:rPr>
                <w:rFonts w:ascii="Times New Roman" w:hAnsi="Times New Roman" w:cs="Times New Roman"/>
                <w:iCs/>
                <w:sz w:val="20"/>
                <w:szCs w:val="20"/>
              </w:rPr>
            </w:pPr>
            <w:r w:rsidRPr="001D1E14">
              <w:rPr>
                <w:rFonts w:ascii="Times New Roman" w:hAnsi="Times New Roman" w:cs="Times New Roman"/>
                <w:sz w:val="20"/>
                <w:szCs w:val="20"/>
              </w:rPr>
              <w:t>Iedzīvotāju skaits, kuri pēdējā gada laikā veselības apsvērumu dēļ ESF + veselības veicināšanas pasākumu ietekmē ir mainījuši uztura un citus dzīvesveida paradumus</w:t>
            </w:r>
          </w:p>
        </w:tc>
      </w:tr>
      <w:tr w:rsidR="00085D62" w:rsidRPr="001D1E14" w14:paraId="79FB0BCC" w14:textId="77777777" w:rsidTr="001850BD">
        <w:tc>
          <w:tcPr>
            <w:tcW w:w="1995" w:type="dxa"/>
          </w:tcPr>
          <w:p w14:paraId="30F1A46D" w14:textId="5B8ABD93" w:rsidR="008F7FC2" w:rsidRPr="001D1E14" w:rsidRDefault="008F7FC2"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413DC6A9" w14:textId="05E127F2" w:rsidR="008F7FC2" w:rsidRPr="001D1E14" w:rsidRDefault="003B6F9A" w:rsidP="00F14380">
            <w:pPr>
              <w:jc w:val="both"/>
              <w:rPr>
                <w:rFonts w:ascii="Times New Roman" w:hAnsi="Times New Roman" w:cs="Times New Roman"/>
                <w:sz w:val="16"/>
                <w:szCs w:val="16"/>
              </w:rPr>
            </w:pPr>
            <w:r w:rsidRPr="001D1E14">
              <w:rPr>
                <w:rFonts w:ascii="Times New Roman" w:hAnsi="Times New Roman" w:cs="Times New Roman"/>
                <w:sz w:val="20"/>
                <w:szCs w:val="20"/>
              </w:rPr>
              <w:t>Iedzīvotāju</w:t>
            </w:r>
            <w:r w:rsidR="009C64FF" w:rsidRPr="001D1E14">
              <w:rPr>
                <w:rFonts w:ascii="Times New Roman" w:hAnsi="Times New Roman" w:cs="Times New Roman"/>
                <w:sz w:val="20"/>
                <w:szCs w:val="20"/>
              </w:rPr>
              <w:t xml:space="preserve"> </w:t>
            </w:r>
            <w:r w:rsidRPr="001D1E14">
              <w:rPr>
                <w:rFonts w:ascii="Times New Roman" w:hAnsi="Times New Roman" w:cs="Times New Roman"/>
                <w:sz w:val="20"/>
                <w:szCs w:val="20"/>
              </w:rPr>
              <w:t>skaits, kuri pēdējā gada laikā veselības apsvērumu dēļ veselības veicināšanas pasākumu ietekmē mainījuši uztura un citus dzīvesveida paradumus (piemēram, palielinājis dārzeņu lietošanu, palielinājis fizisko aktivitāti, samazinājis sāls lietošanu uzturā, samazinājis alkohola patēriņu).</w:t>
            </w:r>
          </w:p>
        </w:tc>
      </w:tr>
      <w:tr w:rsidR="00085D62" w:rsidRPr="001D1E14" w14:paraId="4E99FE8F" w14:textId="77777777" w:rsidTr="001850BD">
        <w:tc>
          <w:tcPr>
            <w:tcW w:w="1995" w:type="dxa"/>
          </w:tcPr>
          <w:p w14:paraId="00736A95" w14:textId="0451D8F4"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66CC81BC" w14:textId="4BEFC8B3" w:rsidR="009440AB" w:rsidRPr="001D1E14" w:rsidRDefault="005B2906" w:rsidP="00F14380">
            <w:pPr>
              <w:tabs>
                <w:tab w:val="left" w:pos="1670"/>
              </w:tabs>
              <w:rPr>
                <w:rFonts w:ascii="Times New Roman" w:hAnsi="Times New Roman" w:cs="Times New Roman"/>
                <w:sz w:val="20"/>
                <w:szCs w:val="20"/>
              </w:rPr>
            </w:pPr>
            <w:r w:rsidRPr="001D1E14">
              <w:rPr>
                <w:rFonts w:ascii="Times New Roman" w:hAnsi="Times New Roman" w:cs="Times New Roman"/>
                <w:sz w:val="20"/>
                <w:szCs w:val="20"/>
              </w:rPr>
              <w:t>Programmas specifiskais r</w:t>
            </w:r>
            <w:r w:rsidR="00754D46" w:rsidRPr="001D1E14">
              <w:rPr>
                <w:rFonts w:ascii="Times New Roman" w:hAnsi="Times New Roman" w:cs="Times New Roman"/>
                <w:sz w:val="20"/>
                <w:szCs w:val="20"/>
              </w:rPr>
              <w:t xml:space="preserve">ezultāta </w:t>
            </w:r>
            <w:r w:rsidRPr="001D1E14">
              <w:rPr>
                <w:rFonts w:ascii="Times New Roman" w:hAnsi="Times New Roman" w:cs="Times New Roman"/>
                <w:sz w:val="20"/>
                <w:szCs w:val="20"/>
              </w:rPr>
              <w:t>rādītājs</w:t>
            </w:r>
          </w:p>
        </w:tc>
      </w:tr>
      <w:tr w:rsidR="00085D62" w:rsidRPr="001D1E14" w14:paraId="66C9AB6C" w14:textId="77777777" w:rsidTr="001850BD">
        <w:tc>
          <w:tcPr>
            <w:tcW w:w="1995" w:type="dxa"/>
          </w:tcPr>
          <w:p w14:paraId="79D8EA8C" w14:textId="64BBD4A8" w:rsidR="00754D46" w:rsidRPr="001D1E14" w:rsidRDefault="00754D46"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11AAF6C5" w14:textId="536A41E4" w:rsidR="009440AB" w:rsidRPr="001D1E14" w:rsidRDefault="00754D46" w:rsidP="00F14380">
            <w:pPr>
              <w:rPr>
                <w:rFonts w:ascii="Times New Roman" w:hAnsi="Times New Roman" w:cs="Times New Roman"/>
                <w:sz w:val="20"/>
                <w:szCs w:val="20"/>
              </w:rPr>
            </w:pPr>
            <w:r w:rsidRPr="001D1E14">
              <w:rPr>
                <w:rFonts w:ascii="Times New Roman" w:hAnsi="Times New Roman" w:cs="Times New Roman"/>
                <w:sz w:val="20"/>
                <w:szCs w:val="20"/>
              </w:rPr>
              <w:t>Iedzīvotāju skaits</w:t>
            </w:r>
          </w:p>
        </w:tc>
      </w:tr>
      <w:tr w:rsidR="00085D62" w:rsidRPr="001D1E14" w14:paraId="2072E00C" w14:textId="77777777" w:rsidTr="001850BD">
        <w:tc>
          <w:tcPr>
            <w:tcW w:w="1995" w:type="dxa"/>
          </w:tcPr>
          <w:p w14:paraId="71A4C5C5" w14:textId="1E9C5749" w:rsidR="00754D46" w:rsidRPr="001D1E14" w:rsidRDefault="0021757D" w:rsidP="00F14380">
            <w:pPr>
              <w:jc w:val="both"/>
              <w:rPr>
                <w:rFonts w:ascii="Times New Roman" w:hAnsi="Times New Roman" w:cs="Times New Roman"/>
                <w:b/>
                <w:sz w:val="20"/>
                <w:szCs w:val="20"/>
              </w:rPr>
            </w:pP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754D46" w:rsidRPr="001D1E14">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754D46" w:rsidRPr="001D1E14">
              <w:rPr>
                <w:rFonts w:ascii="Times New Roman" w:hAnsi="Times New Roman" w:cs="Times New Roman"/>
                <w:b/>
                <w:sz w:val="20"/>
                <w:szCs w:val="20"/>
              </w:rPr>
              <w:t>vērtība</w:t>
            </w:r>
          </w:p>
        </w:tc>
        <w:tc>
          <w:tcPr>
            <w:tcW w:w="7072" w:type="dxa"/>
          </w:tcPr>
          <w:p w14:paraId="5943FDF7" w14:textId="65C5F967" w:rsidR="00754D46" w:rsidRPr="001D1E14" w:rsidRDefault="00C06D00" w:rsidP="00F14380">
            <w:pPr>
              <w:rPr>
                <w:rFonts w:ascii="Times New Roman" w:hAnsi="Times New Roman" w:cs="Times New Roman"/>
                <w:sz w:val="20"/>
                <w:szCs w:val="20"/>
              </w:rPr>
            </w:pPr>
            <w:r w:rsidRPr="001D1E14">
              <w:rPr>
                <w:rFonts w:ascii="Times New Roman" w:hAnsi="Times New Roman" w:cs="Times New Roman"/>
                <w:sz w:val="20"/>
                <w:szCs w:val="20"/>
              </w:rPr>
              <w:t xml:space="preserve">93 878 </w:t>
            </w:r>
            <w:r w:rsidR="000D5CE1" w:rsidRPr="001D1E14">
              <w:rPr>
                <w:rFonts w:ascii="Times New Roman" w:hAnsi="Times New Roman" w:cs="Times New Roman"/>
                <w:sz w:val="20"/>
                <w:szCs w:val="20"/>
              </w:rPr>
              <w:t>(</w:t>
            </w:r>
            <w:r w:rsidR="00754D46" w:rsidRPr="001D1E14">
              <w:rPr>
                <w:rFonts w:ascii="Times New Roman" w:hAnsi="Times New Roman" w:cs="Times New Roman"/>
                <w:sz w:val="20"/>
                <w:szCs w:val="20"/>
              </w:rPr>
              <w:t>20</w:t>
            </w:r>
            <w:r w:rsidRPr="001D1E14">
              <w:rPr>
                <w:rFonts w:ascii="Times New Roman" w:hAnsi="Times New Roman" w:cs="Times New Roman"/>
                <w:sz w:val="20"/>
                <w:szCs w:val="20"/>
              </w:rPr>
              <w:t>1</w:t>
            </w:r>
            <w:r w:rsidR="00FF5CAB" w:rsidRPr="001D1E14">
              <w:rPr>
                <w:rFonts w:ascii="Times New Roman" w:hAnsi="Times New Roman" w:cs="Times New Roman"/>
                <w:sz w:val="20"/>
                <w:szCs w:val="20"/>
              </w:rPr>
              <w:t>8</w:t>
            </w:r>
            <w:r w:rsidR="000D5CE1" w:rsidRPr="001D1E14">
              <w:rPr>
                <w:rFonts w:ascii="Times New Roman" w:hAnsi="Times New Roman" w:cs="Times New Roman"/>
                <w:sz w:val="20"/>
                <w:szCs w:val="20"/>
              </w:rPr>
              <w:t>)</w:t>
            </w:r>
          </w:p>
        </w:tc>
      </w:tr>
      <w:tr w:rsidR="00085D62" w:rsidRPr="001D1E14" w14:paraId="64CE1339" w14:textId="77777777" w:rsidTr="001850BD">
        <w:tc>
          <w:tcPr>
            <w:tcW w:w="1995" w:type="dxa"/>
          </w:tcPr>
          <w:p w14:paraId="02FEE256" w14:textId="689826FB"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073DB179" w14:textId="22632461" w:rsidR="00754D46" w:rsidRPr="001D1E14" w:rsidRDefault="00A55303" w:rsidP="00F14380">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030E88EF" w14:textId="77777777" w:rsidTr="001850BD">
        <w:tc>
          <w:tcPr>
            <w:tcW w:w="1995" w:type="dxa"/>
          </w:tcPr>
          <w:p w14:paraId="1886AD82" w14:textId="6F86AABD"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1BB21DB" w14:textId="76FDE30B" w:rsidR="00754D46" w:rsidRPr="001D1E14" w:rsidRDefault="00754D46" w:rsidP="00F14380">
            <w:pPr>
              <w:rPr>
                <w:rFonts w:ascii="Times New Roman" w:hAnsi="Times New Roman" w:cs="Times New Roman"/>
                <w:iCs/>
                <w:sz w:val="20"/>
                <w:szCs w:val="20"/>
              </w:rPr>
            </w:pPr>
            <w:r w:rsidRPr="001D1E14">
              <w:rPr>
                <w:rFonts w:ascii="Times New Roman" w:hAnsi="Times New Roman" w:cs="Times New Roman"/>
                <w:iCs/>
                <w:sz w:val="20"/>
                <w:szCs w:val="20"/>
              </w:rPr>
              <w:t xml:space="preserve">50 000 </w:t>
            </w:r>
          </w:p>
        </w:tc>
      </w:tr>
      <w:tr w:rsidR="00085D62" w:rsidRPr="001D1E14" w14:paraId="3850DE40" w14:textId="77777777" w:rsidTr="001850BD">
        <w:tc>
          <w:tcPr>
            <w:tcW w:w="1995" w:type="dxa"/>
            <w:vMerge w:val="restart"/>
          </w:tcPr>
          <w:p w14:paraId="5FA7D90B" w14:textId="4AB2D396" w:rsidR="00A55303" w:rsidRPr="001D1E14" w:rsidRDefault="00A55303" w:rsidP="00F14380">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
            </w:r>
          </w:p>
          <w:p w14:paraId="453E6FE1" w14:textId="0934AA01" w:rsidR="00A55303" w:rsidRPr="001D1E14" w:rsidRDefault="00A55303" w:rsidP="00F14380">
            <w:pPr>
              <w:jc w:val="both"/>
              <w:rPr>
                <w:rFonts w:ascii="Times New Roman" w:hAnsi="Times New Roman" w:cs="Times New Roman"/>
                <w:sz w:val="20"/>
                <w:szCs w:val="20"/>
              </w:rPr>
            </w:pPr>
          </w:p>
        </w:tc>
        <w:tc>
          <w:tcPr>
            <w:tcW w:w="7072" w:type="dxa"/>
          </w:tcPr>
          <w:p w14:paraId="1BFD3956" w14:textId="226F7DC2" w:rsidR="00E53C7B" w:rsidRPr="001D1E14" w:rsidRDefault="00A55303" w:rsidP="00F14380">
            <w:pPr>
              <w:jc w:val="both"/>
              <w:rPr>
                <w:rFonts w:ascii="Times New Roman" w:hAnsi="Times New Roman" w:cs="Times New Roman"/>
                <w:b/>
                <w:iCs/>
                <w:sz w:val="20"/>
                <w:szCs w:val="20"/>
              </w:rPr>
            </w:pPr>
            <w:r w:rsidRPr="001D1E14">
              <w:rPr>
                <w:rFonts w:ascii="Times New Roman" w:hAnsi="Times New Roman" w:cs="Times New Roman"/>
                <w:b/>
                <w:iCs/>
                <w:sz w:val="20"/>
                <w:szCs w:val="20"/>
              </w:rPr>
              <w:t>Kritēriji rādītāju izvēlei</w:t>
            </w:r>
          </w:p>
          <w:p w14:paraId="06745797" w14:textId="373FE9CE" w:rsidR="009440AB" w:rsidRPr="001D1E14" w:rsidRDefault="00A55303" w:rsidP="00F14380">
            <w:pPr>
              <w:jc w:val="both"/>
              <w:rPr>
                <w:rFonts w:ascii="Times New Roman" w:hAnsi="Times New Roman" w:cs="Times New Roman"/>
                <w:b/>
                <w:i/>
                <w:sz w:val="20"/>
                <w:szCs w:val="20"/>
              </w:rPr>
            </w:pPr>
            <w:r w:rsidRPr="001D1E14">
              <w:rPr>
                <w:rFonts w:ascii="Times New Roman" w:eastAsia="Calibri" w:hAnsi="Times New Roman" w:cs="Times New Roman"/>
                <w:sz w:val="20"/>
                <w:szCs w:val="20"/>
                <w:lang w:eastAsia="lv-LV"/>
              </w:rPr>
              <w:t>Minētais rādītājs izvēlēts, ņemot vērā 2014.-2020.gada plānošanas perioda veselības veicināšanas pasākumus rezultātus un uzkrāto pieredzi. Rādītājs atspoguļo to, kādu iedzīvotāju daļu ESF finansētie pasākumi ir sasnieguši, un kāda daļa šo pasākumu rezultātā ir uzlabojuši savus ar veselību saistītos dzīvesveida paradumus.</w:t>
            </w:r>
          </w:p>
        </w:tc>
      </w:tr>
      <w:tr w:rsidR="00085D62" w:rsidRPr="001D1E14" w14:paraId="244EB990" w14:textId="77777777" w:rsidTr="00A55303">
        <w:trPr>
          <w:trHeight w:val="499"/>
        </w:trPr>
        <w:tc>
          <w:tcPr>
            <w:tcW w:w="1995" w:type="dxa"/>
            <w:vMerge/>
          </w:tcPr>
          <w:p w14:paraId="76DFE5D6" w14:textId="77777777" w:rsidR="00A55303" w:rsidRPr="001D1E14" w:rsidRDefault="00A55303" w:rsidP="00F14380">
            <w:pPr>
              <w:jc w:val="both"/>
              <w:rPr>
                <w:rFonts w:ascii="Times New Roman" w:hAnsi="Times New Roman" w:cs="Times New Roman"/>
                <w:b/>
                <w:sz w:val="20"/>
                <w:szCs w:val="20"/>
              </w:rPr>
            </w:pPr>
          </w:p>
        </w:tc>
        <w:tc>
          <w:tcPr>
            <w:tcW w:w="7072" w:type="dxa"/>
          </w:tcPr>
          <w:p w14:paraId="538DCCE0"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2"/>
            </w:r>
          </w:p>
          <w:p w14:paraId="3AEFF838" w14:textId="77777777" w:rsidR="009440AB" w:rsidRDefault="00A55303" w:rsidP="00F14380">
            <w:pPr>
              <w:jc w:val="both"/>
              <w:rPr>
                <w:rFonts w:ascii="Times New Roman" w:hAnsi="Times New Roman" w:cs="Times New Roman"/>
                <w:b/>
                <w:i/>
                <w:sz w:val="20"/>
                <w:szCs w:val="20"/>
              </w:rPr>
            </w:pPr>
            <w:r w:rsidRPr="001D1E14">
              <w:rPr>
                <w:rFonts w:ascii="Times New Roman" w:hAnsi="Times New Roman" w:cs="Times New Roman"/>
                <w:bCs/>
                <w:iCs/>
                <w:sz w:val="20"/>
                <w:szCs w:val="20"/>
              </w:rPr>
              <w:t>Dati tiks iegūti no Latvijas pieaugušo iedzīvotāju un Latvijas skolēnu veselības paradumu pētījumiem. Iegūtie dati tiks attiecināti un populāciju (aprēķinus veiks SPKC), lai iegūtu rezultāta rādītāja vērtību.</w:t>
            </w:r>
            <w:r w:rsidRPr="001D1E14">
              <w:rPr>
                <w:rFonts w:ascii="Times New Roman" w:hAnsi="Times New Roman" w:cs="Times New Roman"/>
                <w:b/>
                <w:i/>
                <w:sz w:val="20"/>
                <w:szCs w:val="20"/>
              </w:rPr>
              <w:t xml:space="preserve">  </w:t>
            </w:r>
          </w:p>
          <w:p w14:paraId="06812AAC" w14:textId="189AFA71" w:rsidR="00EB77A4" w:rsidRPr="001D1E14" w:rsidRDefault="00EB77A4" w:rsidP="00F14380">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6272961F" w14:textId="77777777" w:rsidTr="00A55303">
        <w:trPr>
          <w:trHeight w:val="499"/>
        </w:trPr>
        <w:tc>
          <w:tcPr>
            <w:tcW w:w="1995" w:type="dxa"/>
            <w:vMerge/>
          </w:tcPr>
          <w:p w14:paraId="092AE4F9" w14:textId="77777777" w:rsidR="00A55303" w:rsidRPr="001D1E14" w:rsidRDefault="00A55303" w:rsidP="00F14380">
            <w:pPr>
              <w:jc w:val="both"/>
              <w:rPr>
                <w:rFonts w:ascii="Times New Roman" w:hAnsi="Times New Roman" w:cs="Times New Roman"/>
                <w:b/>
                <w:sz w:val="20"/>
                <w:szCs w:val="20"/>
              </w:rPr>
            </w:pPr>
          </w:p>
        </w:tc>
        <w:tc>
          <w:tcPr>
            <w:tcW w:w="7072" w:type="dxa"/>
          </w:tcPr>
          <w:p w14:paraId="1E0C34CC"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19D28262" w14:textId="04FC1C27" w:rsidR="009C64FF"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 xml:space="preserve">Aprēķināta mērķa vērtība balstās uz 2014.-2020.gada plānošanas perioda </w:t>
            </w:r>
            <w:r w:rsidR="00D84467" w:rsidRPr="001D1E14">
              <w:rPr>
                <w:rFonts w:ascii="Times New Roman" w:hAnsi="Times New Roman" w:cs="Times New Roman"/>
                <w:sz w:val="20"/>
                <w:szCs w:val="20"/>
              </w:rPr>
              <w:t>9.2.4.SAM</w:t>
            </w:r>
            <w:r w:rsidR="00D84467" w:rsidRPr="001D1E14">
              <w:rPr>
                <w:rStyle w:val="FootnoteReference"/>
                <w:rFonts w:ascii="Times New Roman" w:hAnsi="Times New Roman" w:cs="Times New Roman"/>
                <w:sz w:val="20"/>
                <w:szCs w:val="20"/>
              </w:rPr>
              <w:footnoteReference w:id="3"/>
            </w:r>
            <w:r w:rsidR="00D84467" w:rsidRPr="001D1E14">
              <w:rPr>
                <w:rFonts w:ascii="Times New Roman" w:hAnsi="Times New Roman" w:cs="Times New Roman"/>
                <w:sz w:val="20"/>
                <w:szCs w:val="20"/>
              </w:rPr>
              <w:t xml:space="preserve"> </w:t>
            </w:r>
            <w:r w:rsidRPr="001D1E14">
              <w:rPr>
                <w:rFonts w:ascii="Times New Roman" w:hAnsi="Times New Roman" w:cs="Times New Roman"/>
                <w:sz w:val="20"/>
                <w:szCs w:val="20"/>
              </w:rPr>
              <w:t>pieredzi, proporcionāli ieguldījumu apjomam.</w:t>
            </w:r>
            <w:r w:rsidR="009C64FF" w:rsidRPr="001D1E14">
              <w:rPr>
                <w:rFonts w:ascii="Times New Roman" w:hAnsi="Times New Roman" w:cs="Times New Roman"/>
                <w:sz w:val="20"/>
                <w:szCs w:val="20"/>
              </w:rPr>
              <w:t xml:space="preserve"> Ņemot vērā, ka 2014.-2020.gada plānošanas periodā kopējais ieguldījumu apjoms nodrošināja rādītāja sasniegšanu, piemēram, 2018.gadā sasniedzot 93 878 iedzīvotājus, kas ESF pasākumu ietekmē ir mainījuši dzīvesveida paradumus</w:t>
            </w:r>
            <w:r w:rsidR="008405E8" w:rsidRPr="001D1E14">
              <w:rPr>
                <w:rFonts w:ascii="Times New Roman" w:hAnsi="Times New Roman" w:cs="Times New Roman"/>
                <w:sz w:val="20"/>
                <w:szCs w:val="20"/>
              </w:rPr>
              <w:t>, tad 2021.-2027.gada plānošanas periodā mērķa vērtība plānota 54%apjomā, atbilstoši plānotajam finansējumam SAM 4.1.2</w:t>
            </w:r>
            <w:r w:rsidR="009C64FF" w:rsidRPr="001D1E14">
              <w:rPr>
                <w:rFonts w:ascii="Times New Roman" w:hAnsi="Times New Roman" w:cs="Times New Roman"/>
                <w:sz w:val="20"/>
                <w:szCs w:val="20"/>
              </w:rPr>
              <w:t>.</w:t>
            </w:r>
          </w:p>
          <w:p w14:paraId="4D9EDC34" w14:textId="56D0C115" w:rsidR="00BF01FD" w:rsidRPr="001D1E14" w:rsidRDefault="00BF01FD" w:rsidP="00F14380">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aprēķins - </w:t>
            </w:r>
            <w:r w:rsidR="0040513D" w:rsidRPr="001D1E14">
              <w:rPr>
                <w:rFonts w:ascii="Times New Roman" w:hAnsi="Times New Roman" w:cs="Times New Roman"/>
                <w:sz w:val="20"/>
                <w:szCs w:val="20"/>
              </w:rPr>
              <w:t>2014.-2020.gada plānošanas periodā kopējais pieejamais finansējums 48 milj. EUR apmērā nodrošināja gada laikā ESF ietekmē paradumus uzlabojušo skaitu, piemēram, 2018.gadā 93 878, kas ir vidēji skatoties pl</w:t>
            </w:r>
            <w:r w:rsidR="00294B59" w:rsidRPr="001D1E14">
              <w:rPr>
                <w:rFonts w:ascii="Times New Roman" w:hAnsi="Times New Roman" w:cs="Times New Roman"/>
                <w:sz w:val="20"/>
                <w:szCs w:val="20"/>
              </w:rPr>
              <w:t>ā</w:t>
            </w:r>
            <w:r w:rsidR="0040513D" w:rsidRPr="001D1E14">
              <w:rPr>
                <w:rFonts w:ascii="Times New Roman" w:hAnsi="Times New Roman" w:cs="Times New Roman"/>
                <w:sz w:val="20"/>
                <w:szCs w:val="20"/>
              </w:rPr>
              <w:t>nošanas perioda griezumā 563 EUR/cilv. Ņemot vērā potenciālo izmaksu pieaugumu, nākamajā periodā tiek rēķināti vidēji 6</w:t>
            </w:r>
            <w:r w:rsidR="00927B57" w:rsidRPr="001D1E14">
              <w:rPr>
                <w:rFonts w:ascii="Times New Roman" w:hAnsi="Times New Roman" w:cs="Times New Roman"/>
                <w:sz w:val="20"/>
                <w:szCs w:val="20"/>
              </w:rPr>
              <w:t>52</w:t>
            </w:r>
            <w:r w:rsidR="0040513D" w:rsidRPr="001D1E14">
              <w:rPr>
                <w:rFonts w:ascii="Times New Roman" w:hAnsi="Times New Roman" w:cs="Times New Roman"/>
                <w:sz w:val="20"/>
                <w:szCs w:val="20"/>
              </w:rPr>
              <w:t xml:space="preserve"> EUR/cilv., kas kopumā pieejamā finansējuma ietvaros veido 5</w:t>
            </w:r>
            <w:r w:rsidR="00927B57" w:rsidRPr="001D1E14">
              <w:rPr>
                <w:rFonts w:ascii="Times New Roman" w:hAnsi="Times New Roman" w:cs="Times New Roman"/>
                <w:sz w:val="20"/>
                <w:szCs w:val="20"/>
              </w:rPr>
              <w:t>0 000</w:t>
            </w:r>
            <w:r w:rsidR="0040513D" w:rsidRPr="001D1E14">
              <w:rPr>
                <w:rFonts w:ascii="Times New Roman" w:hAnsi="Times New Roman" w:cs="Times New Roman"/>
                <w:sz w:val="20"/>
                <w:szCs w:val="20"/>
              </w:rPr>
              <w:t xml:space="preserve"> paradumus mainījušo skaitu. </w:t>
            </w:r>
          </w:p>
        </w:tc>
      </w:tr>
      <w:tr w:rsidR="00085D62" w:rsidRPr="001D1E14" w14:paraId="01F50468" w14:textId="77777777" w:rsidTr="00A55303">
        <w:trPr>
          <w:trHeight w:val="499"/>
        </w:trPr>
        <w:tc>
          <w:tcPr>
            <w:tcW w:w="1995" w:type="dxa"/>
            <w:vMerge/>
          </w:tcPr>
          <w:p w14:paraId="1469DFA1" w14:textId="77777777" w:rsidR="00A55303" w:rsidRPr="001D1E14" w:rsidRDefault="00A55303" w:rsidP="00F14380">
            <w:pPr>
              <w:jc w:val="both"/>
              <w:rPr>
                <w:rFonts w:ascii="Times New Roman" w:hAnsi="Times New Roman" w:cs="Times New Roman"/>
                <w:b/>
                <w:sz w:val="20"/>
                <w:szCs w:val="20"/>
              </w:rPr>
            </w:pPr>
          </w:p>
        </w:tc>
        <w:tc>
          <w:tcPr>
            <w:tcW w:w="7072" w:type="dxa"/>
          </w:tcPr>
          <w:p w14:paraId="2100EE3D"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3CB4DFA8" w14:textId="283B583F" w:rsidR="009440AB"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Lai nodrošinātu veselības veicināšanas un slimību profilakses pasākumu pēc iespējas plašāku teritoriālo pārklājumu, kā arī sasniegtu pēc iespējas plašāku mērķa grupu, kas ir svarīgi, lai nodrošinātu sabiedrības veselības rādītāju būtiskus uzlabojumus, nepieciešams īstenot gan mērķētus pasākumus vietējai sabiedrībai, ko vislabāk var īstenot pašvaldības, gan arī nacionāla līmeņa visaptverošus pasākumus, ko īstenotu VM, NMPD, IeM, FM un  SPKC. Līdz ar to rādītājs atspoguļos visu pasākumu rezultātā iedzīvotāju skaitu, kas mainījuši paradumus pasākumu ietekmē.</w:t>
            </w:r>
          </w:p>
        </w:tc>
      </w:tr>
      <w:tr w:rsidR="00085D62" w:rsidRPr="001D1E14" w14:paraId="1D58206E" w14:textId="77777777" w:rsidTr="00A55303">
        <w:trPr>
          <w:trHeight w:val="499"/>
        </w:trPr>
        <w:tc>
          <w:tcPr>
            <w:tcW w:w="1995" w:type="dxa"/>
            <w:vMerge/>
          </w:tcPr>
          <w:p w14:paraId="0724B102" w14:textId="77777777" w:rsidR="00A55303" w:rsidRPr="001D1E14" w:rsidRDefault="00A55303" w:rsidP="00F14380">
            <w:pPr>
              <w:jc w:val="both"/>
              <w:rPr>
                <w:rFonts w:ascii="Times New Roman" w:hAnsi="Times New Roman" w:cs="Times New Roman"/>
                <w:b/>
                <w:sz w:val="20"/>
                <w:szCs w:val="20"/>
              </w:rPr>
            </w:pPr>
          </w:p>
        </w:tc>
        <w:tc>
          <w:tcPr>
            <w:tcW w:w="7072" w:type="dxa"/>
          </w:tcPr>
          <w:p w14:paraId="7255B40C"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5A746E9" w14:textId="07A4CC1A" w:rsidR="009440AB" w:rsidRPr="001D1E14" w:rsidRDefault="00A55303" w:rsidP="00F14380">
            <w:pPr>
              <w:jc w:val="both"/>
              <w:rPr>
                <w:rFonts w:ascii="Times New Roman" w:hAnsi="Times New Roman" w:cs="Times New Roman"/>
                <w:sz w:val="20"/>
                <w:szCs w:val="20"/>
              </w:rPr>
            </w:pPr>
            <w:r w:rsidRPr="001D1E14">
              <w:rPr>
                <w:rFonts w:ascii="Times New Roman" w:hAnsi="Times New Roman" w:cs="Times New Roman"/>
                <w:sz w:val="20"/>
                <w:szCs w:val="20"/>
              </w:rPr>
              <w:t>Būtisks risks ir pasākumus īstenošanas iespējas, ko var ietekmēt, piemēram, pandēmijas rezultātā noteiktie ierobežojumi attiecībā uz dažādu pasākumu īstenošanu.</w:t>
            </w:r>
          </w:p>
        </w:tc>
      </w:tr>
      <w:tr w:rsidR="001D1E14" w:rsidRPr="001D1E14" w14:paraId="509315F6" w14:textId="77777777" w:rsidTr="00A55303">
        <w:trPr>
          <w:trHeight w:val="499"/>
        </w:trPr>
        <w:tc>
          <w:tcPr>
            <w:tcW w:w="1995" w:type="dxa"/>
          </w:tcPr>
          <w:p w14:paraId="116AFF0A" w14:textId="4BD0B1AB"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sasniegšana</w:t>
            </w:r>
          </w:p>
        </w:tc>
        <w:tc>
          <w:tcPr>
            <w:tcW w:w="7072" w:type="dxa"/>
          </w:tcPr>
          <w:p w14:paraId="50C6E88A" w14:textId="77777777" w:rsidR="00754D46" w:rsidRPr="001D1E14" w:rsidRDefault="00754D46" w:rsidP="00F14380">
            <w:pPr>
              <w:jc w:val="both"/>
              <w:rPr>
                <w:rFonts w:ascii="Times New Roman" w:hAnsi="Times New Roman" w:cs="Times New Roman"/>
                <w:sz w:val="20"/>
                <w:szCs w:val="20"/>
              </w:rPr>
            </w:pPr>
            <w:r w:rsidRPr="001D1E14">
              <w:rPr>
                <w:rFonts w:ascii="Times New Roman" w:hAnsi="Times New Roman" w:cs="Times New Roman"/>
                <w:sz w:val="20"/>
                <w:szCs w:val="20"/>
              </w:rPr>
              <w:t>Rādītājs tiks uzskatīts par sasniegtu pēc visu pasākumu pabeigšanas.</w:t>
            </w:r>
          </w:p>
          <w:p w14:paraId="4CEB3B28" w14:textId="188D0F66" w:rsidR="00504AEE" w:rsidRPr="006372F2" w:rsidRDefault="00754D46" w:rsidP="00504AEE">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 </w:t>
            </w:r>
            <w:del w:id="1" w:author="Edijs Kirsanovs" w:date="2022-12-07T11:21:00Z">
              <w:r w:rsidR="00DC0E6F" w:rsidRPr="001D1E14" w:rsidDel="00AB181B">
                <w:rPr>
                  <w:rFonts w:ascii="Times New Roman" w:hAnsi="Times New Roman" w:cs="Times New Roman"/>
                  <w:sz w:val="20"/>
                  <w:szCs w:val="20"/>
                </w:rPr>
                <w:delText>32 633 700</w:delText>
              </w:r>
            </w:del>
            <w:ins w:id="2" w:author="Edijs Kirsanovs" w:date="2022-12-07T11:21:00Z">
              <w:r w:rsidR="00AB181B">
                <w:rPr>
                  <w:rFonts w:ascii="Times New Roman" w:hAnsi="Times New Roman" w:cs="Times New Roman"/>
                  <w:sz w:val="20"/>
                  <w:szCs w:val="20"/>
                </w:rPr>
                <w:t>29 633 700</w:t>
              </w:r>
            </w:ins>
            <w:r w:rsidRPr="001D1E14">
              <w:rPr>
                <w:rFonts w:ascii="Times New Roman" w:hAnsi="Times New Roman" w:cs="Times New Roman"/>
                <w:sz w:val="20"/>
                <w:szCs w:val="20"/>
              </w:rPr>
              <w:t xml:space="preserve"> EUR</w:t>
            </w:r>
            <w:r w:rsidR="00504AEE">
              <w:rPr>
                <w:rFonts w:ascii="Times New Roman" w:hAnsi="Times New Roman" w:cs="Times New Roman"/>
                <w:sz w:val="20"/>
                <w:szCs w:val="20"/>
              </w:rPr>
              <w:t xml:space="preserve">, </w:t>
            </w:r>
            <w:r w:rsidR="00504AEE" w:rsidRPr="006372F2">
              <w:rPr>
                <w:rFonts w:ascii="Times New Roman" w:hAnsi="Times New Roman" w:cs="Times New Roman"/>
                <w:sz w:val="20"/>
                <w:szCs w:val="20"/>
              </w:rPr>
              <w:t>kas veidojas no šādām izmaksām:</w:t>
            </w:r>
          </w:p>
          <w:p w14:paraId="31A97FB2" w14:textId="3904AC6F"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 xml:space="preserve">.1. pasākuma </w:t>
            </w:r>
            <w:r w:rsidR="009548FE">
              <w:rPr>
                <w:rFonts w:ascii="Times New Roman" w:hAnsi="Times New Roman" w:cs="Times New Roman"/>
                <w:sz w:val="20"/>
                <w:szCs w:val="20"/>
              </w:rPr>
              <w:t>“</w:t>
            </w:r>
            <w:ins w:id="3" w:author="Edijs Kirsanovs" w:date="2022-12-07T11:15:00Z">
              <w:r w:rsidR="00AB181B" w:rsidRPr="009548FE">
                <w:rPr>
                  <w:rFonts w:ascii="Times New Roman" w:hAnsi="Times New Roman" w:cs="Times New Roman"/>
                  <w:sz w:val="20"/>
                  <w:szCs w:val="20"/>
                </w:rPr>
                <w:t>Nacionāla mēroga veselības veicināšanas un slimību profilakses pasākumi</w:t>
              </w:r>
            </w:ins>
            <w:del w:id="4" w:author="Edijs Kirsanovs" w:date="2022-12-07T11:16:00Z">
              <w:r w:rsidR="009548FE" w:rsidRPr="009548FE" w:rsidDel="00AB181B">
                <w:rPr>
                  <w:rFonts w:ascii="Times New Roman" w:hAnsi="Times New Roman" w:cs="Times New Roman"/>
                  <w:sz w:val="20"/>
                  <w:szCs w:val="20"/>
                </w:rPr>
                <w:delText>Veselības veicināšanas un slimību profilakses pasākumu īstenošana vietējai sabiedrībai</w:delText>
              </w:r>
            </w:del>
            <w:r w:rsidR="009548FE">
              <w:rPr>
                <w:rFonts w:ascii="Times New Roman" w:hAnsi="Times New Roman" w:cs="Times New Roman"/>
                <w:sz w:val="20"/>
                <w:szCs w:val="20"/>
              </w:rPr>
              <w:t xml:space="preserve">” </w:t>
            </w:r>
            <w:r w:rsidRPr="00504AEE">
              <w:rPr>
                <w:rFonts w:ascii="Times New Roman" w:hAnsi="Times New Roman" w:cs="Times New Roman"/>
                <w:sz w:val="20"/>
                <w:szCs w:val="20"/>
              </w:rPr>
              <w:t>izmaksas</w:t>
            </w:r>
            <w:ins w:id="5" w:author="Edijs Kirsanovs" w:date="2022-12-07T11:16:00Z">
              <w:r w:rsidR="00AB181B">
                <w:rPr>
                  <w:rFonts w:ascii="Times New Roman" w:hAnsi="Times New Roman" w:cs="Times New Roman"/>
                  <w:sz w:val="20"/>
                  <w:szCs w:val="20"/>
                </w:rPr>
                <w:t xml:space="preserve"> </w:t>
              </w:r>
            </w:ins>
            <w:ins w:id="6" w:author="Edijs Kirsanovs" w:date="2022-12-07T11:20:00Z">
              <w:r w:rsidR="00AB181B" w:rsidRPr="00AB181B">
                <w:rPr>
                  <w:rFonts w:ascii="Times New Roman" w:hAnsi="Times New Roman" w:cs="Times New Roman"/>
                  <w:sz w:val="20"/>
                  <w:szCs w:val="20"/>
                </w:rPr>
                <w:t>13 185 480</w:t>
              </w:r>
            </w:ins>
            <w:del w:id="7" w:author="Edijs Kirsanovs" w:date="2022-12-07T11:20:00Z">
              <w:r w:rsidRPr="00504AEE" w:rsidDel="00AB181B">
                <w:rPr>
                  <w:rFonts w:ascii="Times New Roman" w:hAnsi="Times New Roman" w:cs="Times New Roman"/>
                  <w:sz w:val="20"/>
                  <w:szCs w:val="20"/>
                </w:rPr>
                <w:delText xml:space="preserve"> </w:delText>
              </w:r>
            </w:del>
            <w:del w:id="8" w:author="Edijs Kirsanovs" w:date="2022-12-07T11:16:00Z">
              <w:r w:rsidDel="00AB181B">
                <w:rPr>
                  <w:rFonts w:ascii="Times New Roman" w:hAnsi="Times New Roman" w:cs="Times New Roman"/>
                  <w:sz w:val="20"/>
                  <w:szCs w:val="20"/>
                </w:rPr>
                <w:delText>14 795 220</w:delText>
              </w:r>
              <w:r w:rsidRPr="00504AEE" w:rsidDel="00AB181B">
                <w:rPr>
                  <w:rFonts w:ascii="Times New Roman" w:hAnsi="Times New Roman" w:cs="Times New Roman"/>
                  <w:sz w:val="20"/>
                  <w:szCs w:val="20"/>
                </w:rPr>
                <w:delText xml:space="preserve"> </w:delText>
              </w:r>
            </w:del>
            <w:r w:rsidRPr="00504AEE">
              <w:rPr>
                <w:rFonts w:ascii="Times New Roman" w:hAnsi="Times New Roman" w:cs="Times New Roman"/>
                <w:sz w:val="20"/>
                <w:szCs w:val="20"/>
              </w:rPr>
              <w:t>EUR apmērā;</w:t>
            </w:r>
          </w:p>
          <w:p w14:paraId="62C49F41" w14:textId="1D8EA48B"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2</w:t>
            </w:r>
            <w:r w:rsidRPr="00504AEE">
              <w:rPr>
                <w:rFonts w:ascii="Times New Roman" w:hAnsi="Times New Roman" w:cs="Times New Roman"/>
                <w:sz w:val="20"/>
                <w:szCs w:val="20"/>
              </w:rPr>
              <w:t>. pasākuma</w:t>
            </w:r>
            <w:r w:rsidR="009548FE">
              <w:rPr>
                <w:rFonts w:ascii="Times New Roman" w:hAnsi="Times New Roman" w:cs="Times New Roman"/>
                <w:sz w:val="20"/>
                <w:szCs w:val="20"/>
              </w:rPr>
              <w:t xml:space="preserve"> “</w:t>
            </w:r>
            <w:ins w:id="9" w:author="Edijs Kirsanovs" w:date="2022-12-07T11:16:00Z">
              <w:r w:rsidR="00AB181B" w:rsidRPr="009548FE">
                <w:rPr>
                  <w:rFonts w:ascii="Times New Roman" w:hAnsi="Times New Roman" w:cs="Times New Roman"/>
                  <w:sz w:val="20"/>
                  <w:szCs w:val="20"/>
                </w:rPr>
                <w:t>Veselības veicināšanas un slimību profilakses pasākumu īstenošana vietējai sabiedrībai</w:t>
              </w:r>
            </w:ins>
            <w:del w:id="10" w:author="Edijs Kirsanovs" w:date="2022-12-07T11:16:00Z">
              <w:r w:rsidR="009548FE" w:rsidRPr="009548FE" w:rsidDel="00AB181B">
                <w:rPr>
                  <w:rFonts w:ascii="Times New Roman" w:hAnsi="Times New Roman" w:cs="Times New Roman"/>
                  <w:sz w:val="20"/>
                  <w:szCs w:val="20"/>
                </w:rPr>
                <w:delText>Nacionāla mēroga veselības veicināšanas un slimību profilakses pasākumi</w:delText>
              </w:r>
            </w:del>
            <w:r w:rsidR="009548FE">
              <w:rPr>
                <w:rFonts w:ascii="Times New Roman" w:hAnsi="Times New Roman" w:cs="Times New Roman"/>
                <w:sz w:val="20"/>
                <w:szCs w:val="20"/>
              </w:rPr>
              <w:t>”</w:t>
            </w:r>
            <w:r w:rsidRPr="00504AEE">
              <w:rPr>
                <w:rFonts w:ascii="Times New Roman" w:hAnsi="Times New Roman" w:cs="Times New Roman"/>
                <w:sz w:val="20"/>
                <w:szCs w:val="20"/>
              </w:rPr>
              <w:t xml:space="preserve"> izmaksas</w:t>
            </w:r>
            <w:ins w:id="11" w:author="Edijs Kirsanovs" w:date="2022-12-07T11:16:00Z">
              <w:r w:rsidR="00AB181B">
                <w:rPr>
                  <w:rFonts w:ascii="Times New Roman" w:hAnsi="Times New Roman" w:cs="Times New Roman"/>
                  <w:sz w:val="20"/>
                  <w:szCs w:val="20"/>
                </w:rPr>
                <w:t xml:space="preserve"> </w:t>
              </w:r>
              <w:r w:rsidR="00AB181B">
                <w:rPr>
                  <w:rFonts w:ascii="Times New Roman" w:hAnsi="Times New Roman" w:cs="Times New Roman"/>
                  <w:sz w:val="20"/>
                  <w:szCs w:val="20"/>
                </w:rPr>
                <w:t>14 795</w:t>
              </w:r>
              <w:r w:rsidR="00AB181B">
                <w:rPr>
                  <w:rFonts w:ascii="Times New Roman" w:hAnsi="Times New Roman" w:cs="Times New Roman"/>
                  <w:sz w:val="20"/>
                  <w:szCs w:val="20"/>
                </w:rPr>
                <w:t> </w:t>
              </w:r>
              <w:r w:rsidR="00AB181B">
                <w:rPr>
                  <w:rFonts w:ascii="Times New Roman" w:hAnsi="Times New Roman" w:cs="Times New Roman"/>
                  <w:sz w:val="20"/>
                  <w:szCs w:val="20"/>
                </w:rPr>
                <w:t>220</w:t>
              </w:r>
              <w:r w:rsidR="00AB181B" w:rsidRPr="00504AEE">
                <w:rPr>
                  <w:rFonts w:ascii="Times New Roman" w:hAnsi="Times New Roman" w:cs="Times New Roman"/>
                  <w:sz w:val="20"/>
                  <w:szCs w:val="20"/>
                </w:rPr>
                <w:t xml:space="preserve"> </w:t>
              </w:r>
            </w:ins>
            <w:r>
              <w:rPr>
                <w:rFonts w:ascii="Times New Roman" w:hAnsi="Times New Roman" w:cs="Times New Roman"/>
                <w:sz w:val="20"/>
                <w:szCs w:val="20"/>
              </w:rPr>
              <w:t xml:space="preserve"> </w:t>
            </w:r>
            <w:del w:id="12" w:author="Edijs Kirsanovs" w:date="2022-12-07T11:16:00Z">
              <w:r w:rsidDel="00AB181B">
                <w:rPr>
                  <w:rFonts w:ascii="Times New Roman" w:hAnsi="Times New Roman" w:cs="Times New Roman"/>
                  <w:sz w:val="20"/>
                  <w:szCs w:val="20"/>
                </w:rPr>
                <w:delText>16 185 480</w:delText>
              </w:r>
              <w:r w:rsidRPr="00504AEE" w:rsidDel="00AB181B">
                <w:rPr>
                  <w:rFonts w:ascii="Times New Roman" w:hAnsi="Times New Roman" w:cs="Times New Roman"/>
                  <w:sz w:val="20"/>
                  <w:szCs w:val="20"/>
                </w:rPr>
                <w:delText xml:space="preserve"> </w:delText>
              </w:r>
            </w:del>
            <w:r w:rsidRPr="00504AEE">
              <w:rPr>
                <w:rFonts w:ascii="Times New Roman" w:hAnsi="Times New Roman" w:cs="Times New Roman"/>
                <w:sz w:val="20"/>
                <w:szCs w:val="20"/>
              </w:rPr>
              <w:t>EUR apmērā;</w:t>
            </w:r>
          </w:p>
          <w:p w14:paraId="1BDBA069" w14:textId="459714B3" w:rsidR="00504AEE"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3</w:t>
            </w:r>
            <w:r w:rsidRPr="00504AEE">
              <w:rPr>
                <w:rFonts w:ascii="Times New Roman" w:hAnsi="Times New Roman" w:cs="Times New Roman"/>
                <w:sz w:val="20"/>
                <w:szCs w:val="20"/>
              </w:rPr>
              <w:t>. pasākuma</w:t>
            </w:r>
            <w:r w:rsidR="009548FE">
              <w:rPr>
                <w:rFonts w:ascii="Times New Roman" w:hAnsi="Times New Roman" w:cs="Times New Roman"/>
                <w:sz w:val="20"/>
                <w:szCs w:val="20"/>
              </w:rPr>
              <w:t xml:space="preserve"> “</w:t>
            </w:r>
            <w:r w:rsidR="009548FE" w:rsidRPr="009548FE">
              <w:rPr>
                <w:rFonts w:ascii="Times New Roman" w:hAnsi="Times New Roman" w:cs="Times New Roman"/>
                <w:sz w:val="20"/>
                <w:szCs w:val="20"/>
              </w:rPr>
              <w:t>Pasākumi atkarīgo personu resocializācijai un atgriešanai darba tirgū, kā arī preventīvie pasākumi jauniešiem</w:t>
            </w:r>
            <w:r w:rsidR="009548FE">
              <w:rPr>
                <w:rFonts w:ascii="Times New Roman" w:hAnsi="Times New Roman" w:cs="Times New Roman"/>
                <w:sz w:val="20"/>
                <w:szCs w:val="20"/>
              </w:rPr>
              <w:t>”</w:t>
            </w:r>
            <w:r w:rsidRPr="00504AEE">
              <w:rPr>
                <w:rFonts w:ascii="Times New Roman" w:hAnsi="Times New Roman" w:cs="Times New Roman"/>
                <w:sz w:val="20"/>
                <w:szCs w:val="20"/>
              </w:rPr>
              <w:t xml:space="preserve"> izmaksas </w:t>
            </w:r>
            <w:r>
              <w:rPr>
                <w:rFonts w:ascii="Times New Roman" w:hAnsi="Times New Roman" w:cs="Times New Roman"/>
                <w:sz w:val="20"/>
                <w:szCs w:val="20"/>
              </w:rPr>
              <w:t>1 131 000</w:t>
            </w:r>
            <w:r w:rsidRPr="00504AEE">
              <w:rPr>
                <w:rFonts w:ascii="Times New Roman" w:hAnsi="Times New Roman" w:cs="Times New Roman"/>
                <w:sz w:val="20"/>
                <w:szCs w:val="20"/>
              </w:rPr>
              <w:t xml:space="preserve"> EUR apmērā;</w:t>
            </w:r>
          </w:p>
          <w:p w14:paraId="79D3E207" w14:textId="5BCE3E06" w:rsidR="009440AB" w:rsidRPr="00504AEE" w:rsidRDefault="00504AEE" w:rsidP="00504AEE">
            <w:pPr>
              <w:pStyle w:val="ListParagraph"/>
              <w:numPr>
                <w:ilvl w:val="0"/>
                <w:numId w:val="13"/>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4</w:t>
            </w:r>
            <w:r w:rsidRPr="00504AEE">
              <w:rPr>
                <w:rFonts w:ascii="Times New Roman" w:hAnsi="Times New Roman" w:cs="Times New Roman"/>
                <w:sz w:val="20"/>
                <w:szCs w:val="20"/>
              </w:rPr>
              <w:t xml:space="preserve">. 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Pierādījumos balstītu narkotiku lietošanas profilakses programmu īstenošana un profilakses kvalitātes standartu ieviešana</w:t>
            </w:r>
            <w:r w:rsidR="009548FE">
              <w:rPr>
                <w:rFonts w:ascii="Times New Roman" w:hAnsi="Times New Roman" w:cs="Times New Roman"/>
                <w:sz w:val="20"/>
                <w:szCs w:val="20"/>
              </w:rPr>
              <w:t xml:space="preserve">” </w:t>
            </w:r>
            <w:r w:rsidRPr="00504AEE">
              <w:rPr>
                <w:rFonts w:ascii="Times New Roman" w:hAnsi="Times New Roman" w:cs="Times New Roman"/>
                <w:sz w:val="20"/>
                <w:szCs w:val="20"/>
              </w:rPr>
              <w:t xml:space="preserve">izmaksas </w:t>
            </w:r>
            <w:r>
              <w:rPr>
                <w:rFonts w:ascii="Times New Roman" w:hAnsi="Times New Roman" w:cs="Times New Roman"/>
                <w:sz w:val="20"/>
                <w:szCs w:val="20"/>
              </w:rPr>
              <w:t>522 000</w:t>
            </w:r>
            <w:r w:rsidRPr="00504AEE">
              <w:rPr>
                <w:rFonts w:ascii="Times New Roman" w:hAnsi="Times New Roman" w:cs="Times New Roman"/>
                <w:sz w:val="20"/>
                <w:szCs w:val="20"/>
              </w:rPr>
              <w:t xml:space="preserve"> EUR apmērā</w:t>
            </w:r>
            <w:r>
              <w:rPr>
                <w:rFonts w:ascii="Times New Roman" w:hAnsi="Times New Roman" w:cs="Times New Roman"/>
                <w:sz w:val="20"/>
                <w:szCs w:val="20"/>
              </w:rPr>
              <w:t>.</w:t>
            </w:r>
          </w:p>
        </w:tc>
      </w:tr>
      <w:bookmarkEnd w:id="0"/>
    </w:tbl>
    <w:p w14:paraId="45673973" w14:textId="1AEEC44F" w:rsidR="009D1FBF" w:rsidRDefault="009D1FBF" w:rsidP="00F14380">
      <w:pPr>
        <w:spacing w:after="0" w:line="240" w:lineRule="auto"/>
        <w:jc w:val="center"/>
        <w:rPr>
          <w:rFonts w:ascii="Times New Roman" w:hAnsi="Times New Roman" w:cs="Times New Roman"/>
        </w:rPr>
      </w:pPr>
    </w:p>
    <w:tbl>
      <w:tblPr>
        <w:tblStyle w:val="TableGrid"/>
        <w:tblW w:w="9209" w:type="dxa"/>
        <w:tblLook w:val="04A0" w:firstRow="1" w:lastRow="0" w:firstColumn="1" w:lastColumn="0" w:noHBand="0" w:noVBand="1"/>
      </w:tblPr>
      <w:tblGrid>
        <w:gridCol w:w="1995"/>
        <w:gridCol w:w="7214"/>
      </w:tblGrid>
      <w:tr w:rsidR="007818D0" w:rsidRPr="001D1E14" w14:paraId="0DB4F749" w14:textId="77777777" w:rsidTr="0078398D">
        <w:tc>
          <w:tcPr>
            <w:tcW w:w="1995" w:type="dxa"/>
          </w:tcPr>
          <w:p w14:paraId="4D0F899D" w14:textId="77777777" w:rsidR="007818D0" w:rsidRPr="001D1E14" w:rsidRDefault="007818D0" w:rsidP="0078398D">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214" w:type="dxa"/>
          </w:tcPr>
          <w:p w14:paraId="681F2400" w14:textId="77777777" w:rsidR="007818D0" w:rsidRPr="001D1E14" w:rsidRDefault="007818D0" w:rsidP="0078398D">
            <w:pPr>
              <w:rPr>
                <w:rFonts w:ascii="Times New Roman" w:hAnsi="Times New Roman" w:cs="Times New Roman"/>
                <w:sz w:val="20"/>
                <w:szCs w:val="20"/>
              </w:rPr>
            </w:pPr>
            <w:r w:rsidRPr="009D7453">
              <w:rPr>
                <w:rFonts w:ascii="Times New Roman" w:hAnsi="Times New Roman" w:cs="Times New Roman"/>
                <w:sz w:val="20"/>
                <w:szCs w:val="20"/>
                <w:lang w:bidi="lv-LV"/>
              </w:rPr>
              <w:t>r.4.1.2.b</w:t>
            </w:r>
          </w:p>
        </w:tc>
      </w:tr>
      <w:tr w:rsidR="007818D0" w:rsidRPr="001D1E14" w14:paraId="2E48DC97" w14:textId="77777777" w:rsidTr="0078398D">
        <w:tc>
          <w:tcPr>
            <w:tcW w:w="1995" w:type="dxa"/>
          </w:tcPr>
          <w:p w14:paraId="727F527B" w14:textId="77777777" w:rsidR="007818D0" w:rsidRPr="001D1E14" w:rsidRDefault="007818D0" w:rsidP="0078398D">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p w14:paraId="198C23E9" w14:textId="77777777" w:rsidR="007818D0" w:rsidRPr="001D1E14" w:rsidRDefault="007818D0" w:rsidP="0078398D">
            <w:pPr>
              <w:jc w:val="both"/>
              <w:rPr>
                <w:rFonts w:ascii="Times New Roman" w:hAnsi="Times New Roman" w:cs="Times New Roman"/>
                <w:b/>
                <w:sz w:val="20"/>
                <w:szCs w:val="20"/>
              </w:rPr>
            </w:pPr>
          </w:p>
        </w:tc>
        <w:tc>
          <w:tcPr>
            <w:tcW w:w="7214" w:type="dxa"/>
          </w:tcPr>
          <w:p w14:paraId="304A526D" w14:textId="7C58A2F6" w:rsidR="007818D0" w:rsidRPr="001D1E14" w:rsidRDefault="007818D0" w:rsidP="0078398D">
            <w:pPr>
              <w:rPr>
                <w:rFonts w:ascii="Times New Roman" w:hAnsi="Times New Roman" w:cs="Times New Roman"/>
                <w:iCs/>
                <w:sz w:val="20"/>
                <w:szCs w:val="20"/>
              </w:rPr>
            </w:pPr>
            <w:r w:rsidRPr="009D7453">
              <w:rPr>
                <w:rFonts w:ascii="Times New Roman" w:hAnsi="Times New Roman" w:cs="Times New Roman"/>
                <w:iCs/>
                <w:sz w:val="20"/>
                <w:szCs w:val="20"/>
                <w:lang w:bidi="lv-LV"/>
              </w:rPr>
              <w:t>Veikto narkotiku profilakses pasākumu īpatsvars, kas ir pielāgoti narkotiku profilakses kvalitātes standartiem (EDPQS, PVO/UNOD</w:t>
            </w:r>
            <w:r w:rsidR="0004325B">
              <w:rPr>
                <w:rFonts w:ascii="Times New Roman" w:hAnsi="Times New Roman" w:cs="Times New Roman"/>
                <w:iCs/>
                <w:sz w:val="20"/>
                <w:szCs w:val="20"/>
                <w:lang w:bidi="lv-LV"/>
              </w:rPr>
              <w:t xml:space="preserve">C </w:t>
            </w:r>
            <w:r w:rsidRPr="009D7453">
              <w:rPr>
                <w:rFonts w:ascii="Times New Roman" w:hAnsi="Times New Roman" w:cs="Times New Roman"/>
                <w:iCs/>
                <w:sz w:val="20"/>
                <w:szCs w:val="20"/>
                <w:lang w:bidi="lv-LV"/>
              </w:rPr>
              <w:t>vai valsts standartiem)</w:t>
            </w:r>
          </w:p>
        </w:tc>
      </w:tr>
      <w:tr w:rsidR="007818D0" w:rsidRPr="001D1E14" w14:paraId="66716295" w14:textId="77777777" w:rsidTr="0078398D">
        <w:tc>
          <w:tcPr>
            <w:tcW w:w="1995" w:type="dxa"/>
          </w:tcPr>
          <w:p w14:paraId="3C436126"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Rādītāja definīcija</w:t>
            </w:r>
          </w:p>
        </w:tc>
        <w:tc>
          <w:tcPr>
            <w:tcW w:w="7214" w:type="dxa"/>
          </w:tcPr>
          <w:p w14:paraId="7FF2D5E7" w14:textId="14701842"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Narkotiku lietošanas profilakses intervenču īpatsvars, kas izstrādātas atbilstoši EDPQS, PVO/UNODC vai izstrādātiem nacionāliem kvalitātes standartiem, attiecībā pret visām narkotiku lietošanas profilakses intervencēm</w:t>
            </w:r>
            <w:r w:rsidR="00D63CE7">
              <w:rPr>
                <w:rFonts w:ascii="Times New Roman" w:hAnsi="Times New Roman" w:cs="Times New Roman"/>
                <w:sz w:val="20"/>
                <w:szCs w:val="20"/>
              </w:rPr>
              <w:t xml:space="preserve">. </w:t>
            </w:r>
            <w:r w:rsidRPr="0004325B">
              <w:rPr>
                <w:rFonts w:ascii="Times New Roman" w:hAnsi="Times New Roman" w:cs="Times New Roman"/>
                <w:sz w:val="20"/>
                <w:szCs w:val="20"/>
              </w:rPr>
              <w:t xml:space="preserve">Šajā kontekstā ar vienu intervenci saprotams pasākuma kopums, piemēram, viena standartizēta programma, viens lekciju vai nodarbību cikls, kā arī atsevišķās vienreizējas nodarbības. Ja narkotiku tematikai veltīta daļa no visas intervences, tad arī tiek iekļauta izlasē. Pamatojoties uz mērķa grupu, izlasē tiek iekļautas universālas, selektīvās un indicētās programmas. </w:t>
            </w:r>
          </w:p>
          <w:p w14:paraId="2204FCBA" w14:textId="77777777" w:rsidR="007818D0" w:rsidRDefault="007818D0" w:rsidP="0078398D">
            <w:pPr>
              <w:jc w:val="both"/>
              <w:rPr>
                <w:rFonts w:ascii="Times New Roman" w:hAnsi="Times New Roman" w:cs="Times New Roman"/>
                <w:sz w:val="16"/>
                <w:szCs w:val="16"/>
              </w:rPr>
            </w:pPr>
          </w:p>
          <w:p w14:paraId="34601E26" w14:textId="77777777" w:rsidR="007818D0" w:rsidRPr="001D1E14" w:rsidRDefault="007818D0" w:rsidP="0078398D">
            <w:pPr>
              <w:jc w:val="both"/>
              <w:rPr>
                <w:rFonts w:ascii="Times New Roman" w:hAnsi="Times New Roman" w:cs="Times New Roman"/>
                <w:sz w:val="16"/>
                <w:szCs w:val="16"/>
              </w:rPr>
            </w:pPr>
          </w:p>
        </w:tc>
      </w:tr>
      <w:tr w:rsidR="007818D0" w:rsidRPr="001D1E14" w14:paraId="47416311" w14:textId="77777777" w:rsidTr="0078398D">
        <w:tc>
          <w:tcPr>
            <w:tcW w:w="1995" w:type="dxa"/>
          </w:tcPr>
          <w:p w14:paraId="26DFD29C"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Rādītāja veids</w:t>
            </w:r>
            <w:r w:rsidRPr="00AC5F06">
              <w:rPr>
                <w:rFonts w:ascii="Times New Roman" w:hAnsi="Times New Roman" w:cs="Times New Roman"/>
                <w:sz w:val="20"/>
                <w:szCs w:val="20"/>
              </w:rPr>
              <w:t xml:space="preserve"> </w:t>
            </w:r>
          </w:p>
        </w:tc>
        <w:tc>
          <w:tcPr>
            <w:tcW w:w="7214" w:type="dxa"/>
          </w:tcPr>
          <w:p w14:paraId="739F7466" w14:textId="77777777" w:rsidR="007818D0" w:rsidRPr="0004325B" w:rsidRDefault="007818D0" w:rsidP="0078398D">
            <w:pPr>
              <w:tabs>
                <w:tab w:val="left" w:pos="1670"/>
              </w:tabs>
              <w:rPr>
                <w:rFonts w:ascii="Times New Roman" w:hAnsi="Times New Roman" w:cs="Times New Roman"/>
                <w:sz w:val="20"/>
                <w:szCs w:val="20"/>
              </w:rPr>
            </w:pPr>
            <w:r w:rsidRPr="0004325B">
              <w:rPr>
                <w:rFonts w:ascii="Times New Roman" w:hAnsi="Times New Roman" w:cs="Times New Roman"/>
                <w:sz w:val="20"/>
                <w:szCs w:val="20"/>
              </w:rPr>
              <w:t>Programmas specifiskais rezultāta rādītājs</w:t>
            </w:r>
          </w:p>
        </w:tc>
      </w:tr>
      <w:tr w:rsidR="007818D0" w:rsidRPr="001D1E14" w14:paraId="2AF1BC35" w14:textId="77777777" w:rsidTr="0078398D">
        <w:tc>
          <w:tcPr>
            <w:tcW w:w="1995" w:type="dxa"/>
          </w:tcPr>
          <w:p w14:paraId="32826050"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Rādītāja mērvienība</w:t>
            </w:r>
          </w:p>
        </w:tc>
        <w:tc>
          <w:tcPr>
            <w:tcW w:w="7214" w:type="dxa"/>
          </w:tcPr>
          <w:p w14:paraId="4EB5AE6F" w14:textId="77777777" w:rsidR="007818D0" w:rsidRPr="0004325B" w:rsidRDefault="007818D0" w:rsidP="0078398D">
            <w:pPr>
              <w:rPr>
                <w:rFonts w:ascii="Times New Roman" w:hAnsi="Times New Roman" w:cs="Times New Roman"/>
                <w:sz w:val="20"/>
                <w:szCs w:val="20"/>
              </w:rPr>
            </w:pPr>
            <w:r w:rsidRPr="0004325B">
              <w:rPr>
                <w:rFonts w:ascii="Times New Roman" w:hAnsi="Times New Roman" w:cs="Times New Roman"/>
                <w:sz w:val="20"/>
                <w:szCs w:val="20"/>
              </w:rPr>
              <w:t>Pasākumu īpatsvars</w:t>
            </w:r>
          </w:p>
        </w:tc>
      </w:tr>
      <w:tr w:rsidR="007818D0" w:rsidRPr="001D1E14" w14:paraId="0AA68198" w14:textId="77777777" w:rsidTr="0078398D">
        <w:tc>
          <w:tcPr>
            <w:tcW w:w="1995" w:type="dxa"/>
          </w:tcPr>
          <w:p w14:paraId="16CDF59A" w14:textId="7A2FFA7F" w:rsidR="007818D0" w:rsidRPr="00AC5F06" w:rsidRDefault="0021757D" w:rsidP="0078398D">
            <w:pPr>
              <w:jc w:val="both"/>
              <w:rPr>
                <w:rFonts w:ascii="Times New Roman" w:hAnsi="Times New Roman" w:cs="Times New Roman"/>
                <w:b/>
                <w:sz w:val="20"/>
                <w:szCs w:val="20"/>
              </w:rPr>
            </w:pPr>
            <w:r>
              <w:rPr>
                <w:rFonts w:ascii="Times New Roman" w:hAnsi="Times New Roman" w:cs="Times New Roman"/>
                <w:b/>
                <w:sz w:val="20"/>
                <w:szCs w:val="20"/>
              </w:rPr>
              <w:t>Atsauces</w:t>
            </w:r>
            <w:r w:rsidR="007818D0" w:rsidRPr="00AC5F06">
              <w:rPr>
                <w:rFonts w:ascii="Times New Roman" w:hAnsi="Times New Roman" w:cs="Times New Roman"/>
                <w:b/>
                <w:sz w:val="20"/>
                <w:szCs w:val="20"/>
              </w:rPr>
              <w:t xml:space="preserve"> (sākotnējās) vērtības gads un </w:t>
            </w:r>
            <w:r>
              <w:rPr>
                <w:rFonts w:ascii="Times New Roman" w:hAnsi="Times New Roman" w:cs="Times New Roman"/>
                <w:b/>
                <w:sz w:val="20"/>
                <w:szCs w:val="20"/>
              </w:rPr>
              <w:t>atsauces</w:t>
            </w:r>
            <w:r w:rsidR="007818D0" w:rsidRPr="00AC5F06">
              <w:rPr>
                <w:rFonts w:ascii="Times New Roman" w:hAnsi="Times New Roman" w:cs="Times New Roman"/>
                <w:b/>
                <w:sz w:val="20"/>
                <w:szCs w:val="20"/>
              </w:rPr>
              <w:t xml:space="preserve"> vērtība</w:t>
            </w:r>
          </w:p>
        </w:tc>
        <w:tc>
          <w:tcPr>
            <w:tcW w:w="7214" w:type="dxa"/>
          </w:tcPr>
          <w:p w14:paraId="7653DF32" w14:textId="603A686A" w:rsidR="007818D0" w:rsidRPr="001D1E14" w:rsidRDefault="007818D0" w:rsidP="0078398D">
            <w:pPr>
              <w:rPr>
                <w:rFonts w:ascii="Times New Roman" w:hAnsi="Times New Roman" w:cs="Times New Roman"/>
                <w:sz w:val="20"/>
                <w:szCs w:val="20"/>
              </w:rPr>
            </w:pPr>
            <w:r>
              <w:rPr>
                <w:rFonts w:ascii="Times New Roman" w:hAnsi="Times New Roman" w:cs="Times New Roman"/>
                <w:sz w:val="20"/>
                <w:szCs w:val="20"/>
              </w:rPr>
              <w:t>0</w:t>
            </w:r>
            <w:r w:rsidRPr="001D1E14">
              <w:rPr>
                <w:rFonts w:ascii="Times New Roman" w:hAnsi="Times New Roman" w:cs="Times New Roman"/>
                <w:sz w:val="20"/>
                <w:szCs w:val="20"/>
              </w:rPr>
              <w:t xml:space="preserve"> (20</w:t>
            </w:r>
            <w:r>
              <w:rPr>
                <w:rFonts w:ascii="Times New Roman" w:hAnsi="Times New Roman" w:cs="Times New Roman"/>
                <w:sz w:val="20"/>
                <w:szCs w:val="20"/>
              </w:rPr>
              <w:t>21</w:t>
            </w:r>
            <w:r w:rsidRPr="001D1E14">
              <w:rPr>
                <w:rFonts w:ascii="Times New Roman" w:hAnsi="Times New Roman" w:cs="Times New Roman"/>
                <w:sz w:val="20"/>
                <w:szCs w:val="20"/>
              </w:rPr>
              <w:t>)</w:t>
            </w:r>
            <w:r w:rsidR="0021757D">
              <w:rPr>
                <w:rStyle w:val="FootnoteReference"/>
                <w:rFonts w:ascii="Times New Roman" w:hAnsi="Times New Roman" w:cs="Times New Roman"/>
                <w:sz w:val="20"/>
                <w:szCs w:val="20"/>
              </w:rPr>
              <w:footnoteReference w:id="4"/>
            </w:r>
          </w:p>
        </w:tc>
      </w:tr>
      <w:tr w:rsidR="007818D0" w:rsidRPr="001D1E14" w14:paraId="158BE4F5" w14:textId="77777777" w:rsidTr="0078398D">
        <w:tc>
          <w:tcPr>
            <w:tcW w:w="1995" w:type="dxa"/>
          </w:tcPr>
          <w:p w14:paraId="30C66495"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Starpposma vērtība</w:t>
            </w:r>
            <w:r w:rsidRPr="00AC5F06">
              <w:rPr>
                <w:rFonts w:ascii="Times New Roman" w:hAnsi="Times New Roman" w:cs="Times New Roman"/>
                <w:sz w:val="20"/>
                <w:szCs w:val="20"/>
              </w:rPr>
              <w:t xml:space="preserve"> uz 31.12.2024.</w:t>
            </w:r>
          </w:p>
        </w:tc>
        <w:tc>
          <w:tcPr>
            <w:tcW w:w="7214" w:type="dxa"/>
          </w:tcPr>
          <w:p w14:paraId="460D8318" w14:textId="1EF00990" w:rsidR="007818D0" w:rsidRDefault="00D63CE7" w:rsidP="0078398D">
            <w:pPr>
              <w:rPr>
                <w:rFonts w:ascii="Times New Roman" w:hAnsi="Times New Roman" w:cs="Times New Roman"/>
                <w:sz w:val="20"/>
                <w:szCs w:val="20"/>
              </w:rPr>
            </w:pPr>
            <w:r>
              <w:rPr>
                <w:rFonts w:ascii="Times New Roman" w:hAnsi="Times New Roman" w:cs="Times New Roman"/>
                <w:sz w:val="20"/>
                <w:szCs w:val="20"/>
              </w:rPr>
              <w:t>0</w:t>
            </w:r>
          </w:p>
          <w:p w14:paraId="0F6AF6D4" w14:textId="1731A479" w:rsidR="007818D0" w:rsidRPr="001D1E14" w:rsidRDefault="007818D0" w:rsidP="0078398D">
            <w:pPr>
              <w:rPr>
                <w:rFonts w:ascii="Times New Roman" w:hAnsi="Times New Roman" w:cs="Times New Roman"/>
                <w:sz w:val="20"/>
                <w:szCs w:val="20"/>
              </w:rPr>
            </w:pPr>
          </w:p>
        </w:tc>
      </w:tr>
      <w:tr w:rsidR="007818D0" w:rsidRPr="001D1E14" w14:paraId="2FDD5332" w14:textId="77777777" w:rsidTr="0078398D">
        <w:tc>
          <w:tcPr>
            <w:tcW w:w="1995" w:type="dxa"/>
          </w:tcPr>
          <w:p w14:paraId="32DB387D"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t>Sasniedzamā vērtība</w:t>
            </w:r>
            <w:r w:rsidRPr="00AC5F06">
              <w:rPr>
                <w:rFonts w:ascii="Times New Roman" w:hAnsi="Times New Roman" w:cs="Times New Roman"/>
                <w:sz w:val="20"/>
                <w:szCs w:val="20"/>
              </w:rPr>
              <w:t xml:space="preserve"> uz 31.12.2029.</w:t>
            </w:r>
          </w:p>
        </w:tc>
        <w:tc>
          <w:tcPr>
            <w:tcW w:w="7214" w:type="dxa"/>
          </w:tcPr>
          <w:p w14:paraId="1F12D0B4" w14:textId="77777777" w:rsidR="007818D0" w:rsidRPr="001D1E14" w:rsidRDefault="007818D0" w:rsidP="0078398D">
            <w:pPr>
              <w:rPr>
                <w:rFonts w:ascii="Times New Roman" w:hAnsi="Times New Roman" w:cs="Times New Roman"/>
                <w:iCs/>
                <w:sz w:val="20"/>
                <w:szCs w:val="20"/>
              </w:rPr>
            </w:pPr>
            <w:r>
              <w:rPr>
                <w:rFonts w:ascii="Times New Roman" w:hAnsi="Times New Roman" w:cs="Times New Roman"/>
                <w:iCs/>
                <w:sz w:val="20"/>
                <w:szCs w:val="20"/>
              </w:rPr>
              <w:t>40%</w:t>
            </w:r>
          </w:p>
        </w:tc>
      </w:tr>
      <w:tr w:rsidR="007818D0" w:rsidRPr="001D1E14" w14:paraId="199CF7A5" w14:textId="77777777" w:rsidTr="0078398D">
        <w:tc>
          <w:tcPr>
            <w:tcW w:w="1995" w:type="dxa"/>
            <w:vMerge w:val="restart"/>
          </w:tcPr>
          <w:p w14:paraId="58CD7BC8" w14:textId="77777777" w:rsidR="007818D0" w:rsidRPr="00AC5F06" w:rsidRDefault="007818D0" w:rsidP="0078398D">
            <w:pPr>
              <w:jc w:val="both"/>
              <w:rPr>
                <w:rFonts w:ascii="Times New Roman" w:hAnsi="Times New Roman" w:cs="Times New Roman"/>
                <w:b/>
                <w:sz w:val="20"/>
                <w:szCs w:val="20"/>
              </w:rPr>
            </w:pPr>
            <w:r w:rsidRPr="00AC5F06">
              <w:rPr>
                <w:rFonts w:ascii="Times New Roman" w:hAnsi="Times New Roman" w:cs="Times New Roman"/>
                <w:b/>
                <w:sz w:val="20"/>
                <w:szCs w:val="20"/>
              </w:rPr>
              <w:t>Pieņēmumi un aprēķini</w:t>
            </w:r>
            <w:r w:rsidRPr="00AC5F06">
              <w:rPr>
                <w:rStyle w:val="FootnoteReference"/>
                <w:rFonts w:ascii="Times New Roman" w:eastAsia="Times New Roman" w:hAnsi="Times New Roman" w:cs="Times New Roman"/>
                <w:b/>
                <w:bCs/>
                <w:sz w:val="20"/>
                <w:szCs w:val="20"/>
              </w:rPr>
              <w:footnoteReference w:id="5"/>
            </w:r>
          </w:p>
          <w:p w14:paraId="5E128098" w14:textId="77777777" w:rsidR="007818D0" w:rsidRPr="00AC5F06" w:rsidRDefault="007818D0" w:rsidP="0078398D">
            <w:pPr>
              <w:jc w:val="both"/>
              <w:rPr>
                <w:rFonts w:ascii="Times New Roman" w:hAnsi="Times New Roman" w:cs="Times New Roman"/>
                <w:sz w:val="20"/>
                <w:szCs w:val="20"/>
              </w:rPr>
            </w:pPr>
          </w:p>
        </w:tc>
        <w:tc>
          <w:tcPr>
            <w:tcW w:w="7214" w:type="dxa"/>
          </w:tcPr>
          <w:p w14:paraId="06DC385D" w14:textId="77777777" w:rsidR="007818D0" w:rsidRPr="0004325B" w:rsidRDefault="007818D0" w:rsidP="0078398D">
            <w:pPr>
              <w:jc w:val="both"/>
              <w:rPr>
                <w:rFonts w:ascii="Times New Roman" w:hAnsi="Times New Roman" w:cs="Times New Roman"/>
                <w:b/>
                <w:iCs/>
                <w:sz w:val="20"/>
                <w:szCs w:val="20"/>
              </w:rPr>
            </w:pPr>
            <w:r w:rsidRPr="0004325B">
              <w:rPr>
                <w:rFonts w:ascii="Times New Roman" w:hAnsi="Times New Roman" w:cs="Times New Roman"/>
                <w:b/>
                <w:iCs/>
                <w:sz w:val="20"/>
                <w:szCs w:val="20"/>
              </w:rPr>
              <w:t>Kritēriji rādītāju izvēlei</w:t>
            </w:r>
          </w:p>
          <w:p w14:paraId="496B05E7" w14:textId="77777777"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Rādītāja galvenais mērķis ir noteikt īstenoto pasākumu ietekmi jeb to, cik lielā mērā īstenotie pasākumi maina ierasto praksi.</w:t>
            </w:r>
          </w:p>
          <w:p w14:paraId="676007F4" w14:textId="77777777" w:rsidR="007818D0" w:rsidRPr="0004325B" w:rsidRDefault="007818D0" w:rsidP="0078398D">
            <w:pPr>
              <w:jc w:val="both"/>
              <w:rPr>
                <w:rFonts w:ascii="Times New Roman" w:hAnsi="Times New Roman" w:cs="Times New Roman"/>
                <w:sz w:val="20"/>
                <w:szCs w:val="20"/>
              </w:rPr>
            </w:pPr>
            <w:r w:rsidRPr="0004325B">
              <w:rPr>
                <w:rFonts w:ascii="Times New Roman" w:hAnsi="Times New Roman" w:cs="Times New Roman"/>
                <w:sz w:val="20"/>
                <w:szCs w:val="20"/>
              </w:rPr>
              <w:t>Konkrēti kritēriji rādītāja noteikšanai:</w:t>
            </w:r>
          </w:p>
          <w:p w14:paraId="6A1DF8B3"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Atbilstība</w:t>
            </w:r>
            <w:r w:rsidRPr="0004325B">
              <w:rPr>
                <w:rFonts w:ascii="Times New Roman" w:hAnsi="Times New Roman" w:cs="Times New Roman"/>
                <w:sz w:val="20"/>
                <w:szCs w:val="20"/>
              </w:rPr>
              <w:t xml:space="preserve"> - rādītājs atspoguļo iznākumu (</w:t>
            </w:r>
            <w:r w:rsidRPr="0004325B">
              <w:rPr>
                <w:rFonts w:ascii="Times New Roman" w:hAnsi="Times New Roman" w:cs="Times New Roman"/>
                <w:i/>
                <w:sz w:val="20"/>
                <w:szCs w:val="20"/>
              </w:rPr>
              <w:t>outcome</w:t>
            </w:r>
            <w:r w:rsidRPr="0004325B">
              <w:rPr>
                <w:rFonts w:ascii="Times New Roman" w:hAnsi="Times New Roman" w:cs="Times New Roman"/>
                <w:sz w:val="20"/>
                <w:szCs w:val="20"/>
              </w:rPr>
              <w:t xml:space="preserve">) jeb izmaiņas pieejai par to, kā tiek plānotas un īstenotas intervences. Netieši liecina par kvalitatīvu un atbilstošu intervenču izstrādi un īstenošanu atbilstoši mērķa grupas vajadzībām. </w:t>
            </w:r>
          </w:p>
          <w:p w14:paraId="1ADADBCC"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Ticamība</w:t>
            </w:r>
            <w:r w:rsidRPr="0004325B">
              <w:rPr>
                <w:rFonts w:ascii="Times New Roman" w:hAnsi="Times New Roman" w:cs="Times New Roman"/>
                <w:sz w:val="20"/>
                <w:szCs w:val="20"/>
              </w:rPr>
              <w:t xml:space="preserve"> – rādītājas tiks noteikts, izmantojot zinātniskās izpētes metodes, aprēķināts kvantitatīvi no skaidri definētas un mērķētas izlases.</w:t>
            </w:r>
          </w:p>
          <w:p w14:paraId="592EE2BF"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lastRenderedPageBreak/>
              <w:t>Datu pieejamība</w:t>
            </w:r>
            <w:r w:rsidRPr="0004325B">
              <w:rPr>
                <w:rFonts w:ascii="Times New Roman" w:hAnsi="Times New Roman" w:cs="Times New Roman"/>
                <w:sz w:val="20"/>
                <w:szCs w:val="20"/>
              </w:rPr>
              <w:t xml:space="preserve"> – tiks veikts speciāls pētījums, jo rutīnas datos un pētījumos netiek apkopoti dati, kas liecinātu par kvalitātes standartu izmantošanu intervenču izstrādē un īstenošanā. </w:t>
            </w:r>
          </w:p>
          <w:p w14:paraId="76BD97B8"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Sasaiste ar plānotajiem ieguldījumiem</w:t>
            </w:r>
            <w:r w:rsidRPr="0004325B">
              <w:rPr>
                <w:rFonts w:ascii="Times New Roman" w:hAnsi="Times New Roman" w:cs="Times New Roman"/>
                <w:sz w:val="20"/>
                <w:szCs w:val="20"/>
              </w:rPr>
              <w:t xml:space="preserve"> – tieši atspoguļo, kāds ir īstenoto ieguldījumu iznākums. Netieši liecina par to, cik lielā mērā intervences ir pierādījumos balstītas, tādā veidā izvairoties no līdzekļu ieguldīšanas neefektīvās intervencēs.</w:t>
            </w:r>
          </w:p>
          <w:p w14:paraId="627261FB" w14:textId="77777777" w:rsidR="007818D0" w:rsidRPr="0004325B" w:rsidRDefault="007818D0" w:rsidP="0078398D">
            <w:pPr>
              <w:ind w:left="720"/>
              <w:jc w:val="both"/>
              <w:rPr>
                <w:rFonts w:ascii="Times New Roman" w:hAnsi="Times New Roman" w:cs="Times New Roman"/>
                <w:sz w:val="20"/>
                <w:szCs w:val="20"/>
              </w:rPr>
            </w:pPr>
            <w:r w:rsidRPr="0004325B">
              <w:rPr>
                <w:rFonts w:ascii="Times New Roman" w:hAnsi="Times New Roman" w:cs="Times New Roman"/>
                <w:b/>
                <w:sz w:val="20"/>
                <w:szCs w:val="20"/>
              </w:rPr>
              <w:t>Saprotamība</w:t>
            </w:r>
            <w:r w:rsidRPr="0004325B">
              <w:rPr>
                <w:rFonts w:ascii="Times New Roman" w:hAnsi="Times New Roman" w:cs="Times New Roman"/>
                <w:sz w:val="20"/>
                <w:szCs w:val="20"/>
              </w:rPr>
              <w:t xml:space="preserve"> – rādītāju var vienkārši izmantot, komunicējot ar iesaistītajām pusēm, lēmumu pieņēmējiem un politikas plānotājiem. </w:t>
            </w:r>
          </w:p>
          <w:p w14:paraId="5925C900" w14:textId="77777777" w:rsidR="007818D0" w:rsidRPr="0004325B" w:rsidRDefault="007818D0" w:rsidP="0078398D">
            <w:pPr>
              <w:jc w:val="both"/>
              <w:rPr>
                <w:rFonts w:ascii="Times New Roman" w:hAnsi="Times New Roman" w:cs="Times New Roman"/>
                <w:b/>
                <w:i/>
                <w:sz w:val="20"/>
                <w:szCs w:val="20"/>
              </w:rPr>
            </w:pPr>
          </w:p>
        </w:tc>
      </w:tr>
      <w:tr w:rsidR="007818D0" w:rsidRPr="001D1E14" w14:paraId="2765345D" w14:textId="77777777" w:rsidTr="0078398D">
        <w:trPr>
          <w:trHeight w:val="499"/>
        </w:trPr>
        <w:tc>
          <w:tcPr>
            <w:tcW w:w="1995" w:type="dxa"/>
            <w:vMerge/>
          </w:tcPr>
          <w:p w14:paraId="35D524F9" w14:textId="77777777" w:rsidR="007818D0" w:rsidRPr="00AC5F06" w:rsidRDefault="007818D0" w:rsidP="0078398D">
            <w:pPr>
              <w:jc w:val="both"/>
              <w:rPr>
                <w:rFonts w:ascii="Times New Roman" w:hAnsi="Times New Roman" w:cs="Times New Roman"/>
                <w:b/>
                <w:sz w:val="20"/>
                <w:szCs w:val="20"/>
              </w:rPr>
            </w:pPr>
          </w:p>
        </w:tc>
        <w:tc>
          <w:tcPr>
            <w:tcW w:w="7214" w:type="dxa"/>
          </w:tcPr>
          <w:p w14:paraId="4CF8287E"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6"/>
            </w:r>
          </w:p>
          <w:p w14:paraId="1DE92871" w14:textId="77777777" w:rsidR="007818D0" w:rsidRDefault="007818D0" w:rsidP="0078398D">
            <w:pPr>
              <w:jc w:val="both"/>
              <w:rPr>
                <w:rFonts w:ascii="Times New Roman" w:hAnsi="Times New Roman" w:cs="Times New Roman"/>
                <w:bCs/>
                <w:iCs/>
                <w:sz w:val="20"/>
                <w:szCs w:val="20"/>
                <w:lang w:bidi="lv-LV"/>
              </w:rPr>
            </w:pPr>
            <w:r w:rsidRPr="009D7453">
              <w:rPr>
                <w:rFonts w:ascii="Times New Roman" w:hAnsi="Times New Roman" w:cs="Times New Roman"/>
                <w:bCs/>
                <w:iCs/>
                <w:sz w:val="20"/>
                <w:szCs w:val="20"/>
                <w:lang w:bidi="lv-LV"/>
              </w:rPr>
              <w:t>Dati tiks iegūti Iekšlietu ministrijas pētījuma ietvaros apzinot visas narkotiku lietošanas profilakses intervences, kurās izmantoti kvalitātes standarti</w:t>
            </w:r>
            <w:r>
              <w:rPr>
                <w:rFonts w:ascii="Times New Roman" w:hAnsi="Times New Roman" w:cs="Times New Roman"/>
                <w:bCs/>
                <w:iCs/>
                <w:sz w:val="20"/>
                <w:szCs w:val="20"/>
                <w:lang w:bidi="lv-LV"/>
              </w:rPr>
              <w:t xml:space="preserve">. Tiks organizēts mazais iepirkums, lai nodrošinātu pētījumu centru vai domnīcu iesaisti, gan pētījuma metodoloģijas un dizaina izstrādē, gan paša pētījuma īstenošanā. Konceptuāli pētījums plānots ar kvantitatīva un kvalitatīva izpētes metožu pielietojumu, kur kvantitatīvi tiek noteiktas galvenās tendences, bet kvalitatīvās izpētes metodes ļauj apzināt skaidrojošo informāciju. </w:t>
            </w:r>
          </w:p>
          <w:p w14:paraId="673640EA" w14:textId="1E637B9A" w:rsidR="00EB77A4" w:rsidRPr="001D1E14" w:rsidRDefault="00EB77A4" w:rsidP="0078398D">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818D0" w:rsidRPr="001D1E14" w14:paraId="37BC7171" w14:textId="77777777" w:rsidTr="0078398D">
        <w:trPr>
          <w:trHeight w:val="499"/>
        </w:trPr>
        <w:tc>
          <w:tcPr>
            <w:tcW w:w="1995" w:type="dxa"/>
            <w:vMerge/>
          </w:tcPr>
          <w:p w14:paraId="7096A814" w14:textId="77777777" w:rsidR="007818D0" w:rsidRPr="00AC5F06" w:rsidRDefault="007818D0" w:rsidP="0078398D">
            <w:pPr>
              <w:jc w:val="both"/>
              <w:rPr>
                <w:rFonts w:ascii="Times New Roman" w:hAnsi="Times New Roman" w:cs="Times New Roman"/>
                <w:b/>
                <w:sz w:val="20"/>
                <w:szCs w:val="20"/>
              </w:rPr>
            </w:pPr>
          </w:p>
        </w:tc>
        <w:tc>
          <w:tcPr>
            <w:tcW w:w="7214" w:type="dxa"/>
          </w:tcPr>
          <w:p w14:paraId="5EBAEE5E"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44576397"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Pašreiz, pamatojoties uz p</w:t>
            </w:r>
            <w:r w:rsidRPr="00CD4129">
              <w:rPr>
                <w:rFonts w:ascii="Times New Roman" w:hAnsi="Times New Roman" w:cs="Times New Roman"/>
                <w:sz w:val="20"/>
                <w:szCs w:val="20"/>
              </w:rPr>
              <w:t>rojekta ASAP (“ASAP training”, Nr.807038 — ASAP-Training — JUST-2017-AG-DRUG)</w:t>
            </w:r>
            <w:r w:rsidRPr="001D1E14">
              <w:rPr>
                <w:rFonts w:ascii="Times New Roman" w:hAnsi="Times New Roman" w:cs="Times New Roman"/>
                <w:sz w:val="20"/>
                <w:szCs w:val="20"/>
              </w:rPr>
              <w:t xml:space="preserve"> </w:t>
            </w:r>
            <w:r>
              <w:rPr>
                <w:rFonts w:ascii="Times New Roman" w:hAnsi="Times New Roman" w:cs="Times New Roman"/>
                <w:sz w:val="20"/>
                <w:szCs w:val="20"/>
              </w:rPr>
              <w:t xml:space="preserve">veikto sākotnējo situācijas izpēti, secināts, ka intervenču izstrādātāji nav informēti par narkotiku lietošanas profilakses kvalitātes standartiem un tie netiek pielietoti. Līdz ar to pieņemts, ka pašreiz narkotiku lietošanas profilakses kvalitātes standartus neizmanto. </w:t>
            </w:r>
          </w:p>
          <w:p w14:paraId="679470B8" w14:textId="77777777" w:rsidR="007818D0" w:rsidRDefault="007818D0" w:rsidP="0078398D">
            <w:pPr>
              <w:jc w:val="both"/>
              <w:rPr>
                <w:rFonts w:ascii="Times New Roman" w:hAnsi="Times New Roman" w:cs="Times New Roman"/>
                <w:sz w:val="20"/>
                <w:szCs w:val="20"/>
              </w:rPr>
            </w:pPr>
          </w:p>
          <w:p w14:paraId="44B52D04"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Sasniedzamais rādītājs 40% noteikts, pieņemot, ka īstenotās aktivitātes sasniegs visus intervenču īstenotājus, bet dažādu administratīvu un cilvēku resursu dēļ praksi pilnībā varēs pārņemt daļa. </w:t>
            </w:r>
          </w:p>
          <w:p w14:paraId="758CDB0D" w14:textId="77777777" w:rsidR="007818D0" w:rsidRPr="001D1E14" w:rsidRDefault="007818D0" w:rsidP="0078398D">
            <w:pPr>
              <w:jc w:val="both"/>
              <w:rPr>
                <w:rFonts w:ascii="Times New Roman" w:hAnsi="Times New Roman" w:cs="Times New Roman"/>
                <w:sz w:val="20"/>
                <w:szCs w:val="20"/>
              </w:rPr>
            </w:pPr>
          </w:p>
        </w:tc>
      </w:tr>
      <w:tr w:rsidR="007818D0" w:rsidRPr="001D1E14" w14:paraId="65B6AA9B" w14:textId="77777777" w:rsidTr="0078398D">
        <w:trPr>
          <w:trHeight w:val="499"/>
        </w:trPr>
        <w:tc>
          <w:tcPr>
            <w:tcW w:w="1995" w:type="dxa"/>
            <w:vMerge/>
          </w:tcPr>
          <w:p w14:paraId="5358CF4C" w14:textId="77777777" w:rsidR="007818D0" w:rsidRPr="00AC5F06" w:rsidRDefault="007818D0" w:rsidP="0078398D">
            <w:pPr>
              <w:jc w:val="both"/>
              <w:rPr>
                <w:rFonts w:ascii="Times New Roman" w:hAnsi="Times New Roman" w:cs="Times New Roman"/>
                <w:b/>
                <w:sz w:val="20"/>
                <w:szCs w:val="20"/>
              </w:rPr>
            </w:pPr>
          </w:p>
        </w:tc>
        <w:tc>
          <w:tcPr>
            <w:tcW w:w="7214" w:type="dxa"/>
          </w:tcPr>
          <w:p w14:paraId="111568E2"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7D656A82"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Mērķa sasniegšanai plānots rīkoties vairākos virzienos:</w:t>
            </w:r>
          </w:p>
          <w:p w14:paraId="36B3F736" w14:textId="53DC4ABD" w:rsidR="007818D0" w:rsidRPr="00A9488D" w:rsidRDefault="007818D0" w:rsidP="007818D0">
            <w:pPr>
              <w:pStyle w:val="ListParagraph"/>
              <w:numPr>
                <w:ilvl w:val="0"/>
                <w:numId w:val="12"/>
              </w:numPr>
              <w:jc w:val="both"/>
              <w:rPr>
                <w:rFonts w:ascii="Times New Roman" w:hAnsi="Times New Roman" w:cs="Times New Roman"/>
                <w:sz w:val="20"/>
                <w:szCs w:val="20"/>
              </w:rPr>
            </w:pPr>
            <w:r w:rsidRPr="00A9488D">
              <w:rPr>
                <w:rFonts w:ascii="Times New Roman" w:hAnsi="Times New Roman" w:cs="Times New Roman"/>
                <w:sz w:val="20"/>
                <w:szCs w:val="20"/>
              </w:rPr>
              <w:t xml:space="preserve">Izpētes veikšana, lai nodrošinātu datos pamatotu lēmumu pieņemšanu un aktivitāšu plānošanu. Piemēram, sākot ar to, kādas narkotiku lietošanas profilakses intervences tiek īstenotas, cik lielā mērā tiek izmantoti kvalitātes standarti, iesaistīto pušu kartēšana, iemeslu apzināšana par to, kādēļ joprojām tiek īstenotas intervences, kas nav balstītas datos, stipro un vājo pušu apzināšana. Pētījumus plānots </w:t>
            </w:r>
            <w:r w:rsidR="00D63CE7" w:rsidRPr="00A9488D">
              <w:rPr>
                <w:rFonts w:ascii="Times New Roman" w:hAnsi="Times New Roman" w:cs="Times New Roman"/>
                <w:sz w:val="20"/>
                <w:szCs w:val="20"/>
              </w:rPr>
              <w:t xml:space="preserve">pabeigt </w:t>
            </w:r>
            <w:r w:rsidRPr="00A9488D">
              <w:rPr>
                <w:rFonts w:ascii="Times New Roman" w:hAnsi="Times New Roman" w:cs="Times New Roman"/>
                <w:sz w:val="20"/>
                <w:szCs w:val="20"/>
              </w:rPr>
              <w:t>2029. gad</w:t>
            </w:r>
            <w:r w:rsidR="00D63CE7" w:rsidRPr="00A9488D">
              <w:rPr>
                <w:rFonts w:ascii="Times New Roman" w:hAnsi="Times New Roman" w:cs="Times New Roman"/>
                <w:sz w:val="20"/>
                <w:szCs w:val="20"/>
              </w:rPr>
              <w:t>a</w:t>
            </w:r>
            <w:r w:rsidR="00A9488D" w:rsidRPr="00A9488D">
              <w:rPr>
                <w:rFonts w:ascii="Times New Roman" w:hAnsi="Times New Roman" w:cs="Times New Roman"/>
                <w:sz w:val="20"/>
                <w:szCs w:val="20"/>
              </w:rPr>
              <w:t xml:space="preserve"> 31.maijā.</w:t>
            </w:r>
          </w:p>
          <w:p w14:paraId="311FA15E" w14:textId="77777777" w:rsidR="007818D0" w:rsidRDefault="007818D0" w:rsidP="007818D0">
            <w:pPr>
              <w:pStyle w:val="ListParagraph"/>
              <w:numPr>
                <w:ilvl w:val="0"/>
                <w:numId w:val="12"/>
              </w:numPr>
              <w:jc w:val="both"/>
              <w:rPr>
                <w:rFonts w:ascii="Times New Roman" w:hAnsi="Times New Roman" w:cs="Times New Roman"/>
                <w:sz w:val="20"/>
                <w:szCs w:val="20"/>
              </w:rPr>
            </w:pPr>
            <w:r w:rsidRPr="00A9488D">
              <w:rPr>
                <w:rFonts w:ascii="Times New Roman" w:hAnsi="Times New Roman" w:cs="Times New Roman"/>
                <w:sz w:val="20"/>
                <w:szCs w:val="20"/>
              </w:rPr>
              <w:t>Mācību nodrošināšana</w:t>
            </w:r>
            <w:r>
              <w:rPr>
                <w:rFonts w:ascii="Times New Roman" w:hAnsi="Times New Roman" w:cs="Times New Roman"/>
                <w:sz w:val="20"/>
                <w:szCs w:val="20"/>
              </w:rPr>
              <w:t xml:space="preserve"> trim mērķa grupām – lēmuma pieņēmējiem, programmu izstrādātājiem, vērtētājiem. Mācību nodrošināšanai tiks tulkota un adaptēta Eiropas Narkotiku un narkomānijas uzraudzības centra padziļinātā mācību programma. Pamata un padziļinātās mācības (EUPC) un kvalitātes standartu (EDPQS) mācību programma tiks organizētas reizi gadā. Papildus reizi vai divas reizes gadā tiks organizētas tematiskās mācības – intervences skolās, ģimenēs, darba vietās u.tml.;</w:t>
            </w:r>
          </w:p>
          <w:p w14:paraId="257E6951" w14:textId="77777777" w:rsidR="007818D0" w:rsidRDefault="007818D0" w:rsidP="007818D0">
            <w:pPr>
              <w:pStyle w:val="ListParagraph"/>
              <w:numPr>
                <w:ilvl w:val="0"/>
                <w:numId w:val="12"/>
              </w:numPr>
              <w:jc w:val="both"/>
              <w:rPr>
                <w:rFonts w:ascii="Times New Roman" w:hAnsi="Times New Roman" w:cs="Times New Roman"/>
                <w:sz w:val="20"/>
                <w:szCs w:val="20"/>
              </w:rPr>
            </w:pPr>
            <w:r>
              <w:rPr>
                <w:rFonts w:ascii="Times New Roman" w:hAnsi="Times New Roman" w:cs="Times New Roman"/>
                <w:sz w:val="20"/>
                <w:szCs w:val="20"/>
              </w:rPr>
              <w:t>Nacionālo kvalitātes standartu noteikšana, pamatojoties uz Eiropas narkotiku profilakses kvalitātes standartiem un PVO/UNODC kvalitātes standartiem. Izstrāde sadarbībā ar pētniekiem, programmu izstrādātājiem finansētājiem un lēmumu pieņēmējiem;</w:t>
            </w:r>
          </w:p>
          <w:p w14:paraId="42D7A3E0" w14:textId="10628229" w:rsidR="007818D0" w:rsidRPr="00D63CE7" w:rsidRDefault="007818D0" w:rsidP="00D63CE7">
            <w:pPr>
              <w:pStyle w:val="ListParagraph"/>
              <w:numPr>
                <w:ilvl w:val="0"/>
                <w:numId w:val="12"/>
              </w:numPr>
              <w:jc w:val="both"/>
              <w:rPr>
                <w:rFonts w:ascii="Times New Roman" w:hAnsi="Times New Roman" w:cs="Times New Roman"/>
                <w:sz w:val="20"/>
                <w:szCs w:val="20"/>
              </w:rPr>
            </w:pPr>
            <w:r>
              <w:rPr>
                <w:rFonts w:ascii="Times New Roman" w:hAnsi="Times New Roman" w:cs="Times New Roman"/>
                <w:sz w:val="20"/>
                <w:szCs w:val="20"/>
              </w:rPr>
              <w:t>Kvalitātes standartu advokācija – profesionāļu tīkla izveide, tematiskās konferences reizi gadā, pakalpojuma sniedzēju sertifikācijas advokācija, tai skaitā kritēriju izstrāde, Latvijā apzināto paraugprakšu rezultātu apkopošana un publicēšana;</w:t>
            </w:r>
          </w:p>
        </w:tc>
      </w:tr>
      <w:tr w:rsidR="007818D0" w:rsidRPr="001D1E14" w14:paraId="3588BA5F" w14:textId="77777777" w:rsidTr="0078398D">
        <w:trPr>
          <w:trHeight w:val="499"/>
        </w:trPr>
        <w:tc>
          <w:tcPr>
            <w:tcW w:w="1995" w:type="dxa"/>
            <w:vMerge/>
          </w:tcPr>
          <w:p w14:paraId="2BBBDB2B" w14:textId="77777777" w:rsidR="007818D0" w:rsidRPr="00AC5F06" w:rsidRDefault="007818D0" w:rsidP="0078398D">
            <w:pPr>
              <w:jc w:val="both"/>
              <w:rPr>
                <w:rFonts w:ascii="Times New Roman" w:hAnsi="Times New Roman" w:cs="Times New Roman"/>
                <w:b/>
                <w:sz w:val="20"/>
                <w:szCs w:val="20"/>
              </w:rPr>
            </w:pPr>
          </w:p>
        </w:tc>
        <w:tc>
          <w:tcPr>
            <w:tcW w:w="7214" w:type="dxa"/>
          </w:tcPr>
          <w:p w14:paraId="60D3D8CF" w14:textId="77777777" w:rsidR="007818D0" w:rsidRDefault="007818D0" w:rsidP="0078398D">
            <w:pPr>
              <w:jc w:val="both"/>
              <w:rPr>
                <w:rFonts w:ascii="Times New Roman" w:hAnsi="Times New Roman" w:cs="Times New Roman"/>
                <w:b/>
                <w:bCs/>
                <w:iCs/>
                <w:sz w:val="20"/>
                <w:szCs w:val="20"/>
              </w:rPr>
            </w:pPr>
          </w:p>
          <w:p w14:paraId="3A317563" w14:textId="77777777" w:rsidR="007818D0" w:rsidRPr="001D1E14" w:rsidRDefault="007818D0" w:rsidP="0078398D">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167117EE" w14:textId="5685A61C"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lastRenderedPageBreak/>
              <w:t>Galvenie riski rādītāja sasniegšanā saistīt ar personāla mainību, proti, bieži manoties personālām iegūtās zināšanas netiek nodotas tālāk. Lai mazinātu šo risku mācības tiks nodrošinātas katru gadu, regulāri piedāvājot jaunajiem darbinieki</w:t>
            </w:r>
            <w:r w:rsidR="00E35675">
              <w:rPr>
                <w:rFonts w:ascii="Times New Roman" w:hAnsi="Times New Roman" w:cs="Times New Roman"/>
                <w:sz w:val="20"/>
                <w:szCs w:val="20"/>
              </w:rPr>
              <w:t>em</w:t>
            </w:r>
            <w:r>
              <w:rPr>
                <w:rFonts w:ascii="Times New Roman" w:hAnsi="Times New Roman" w:cs="Times New Roman"/>
                <w:sz w:val="20"/>
                <w:szCs w:val="20"/>
              </w:rPr>
              <w:t xml:space="preserve"> iziet mācību kursus. </w:t>
            </w:r>
          </w:p>
          <w:p w14:paraId="0BAFCB73"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Tāpat iespējama pretestība, jo gan standarti, gan apmācību programma apgāž dažus no ierastajiem pieņēmumiem par to, kas ir pierādījumos balstītas intervences. Lai mazinātu pretestības risku, Eiropas Narkotiku un narkomānijas uzraudzības centrs ir izveidojis virtuālu profesionāļu kopienu, kurā tiek sniegti padomi, kā labāk apmācību vai advokācijas laikā risināt pretestības jautājumus. Tāpat iespēju robežās konferencēs ir jāpieaicina arī ārzemju speciālisti, kuri iestājas par pierādījumos balstītām intervencēm.  </w:t>
            </w:r>
          </w:p>
          <w:p w14:paraId="721CA0EA" w14:textId="77777777" w:rsidR="007818D0" w:rsidRDefault="007818D0" w:rsidP="0078398D">
            <w:pPr>
              <w:jc w:val="both"/>
              <w:rPr>
                <w:rFonts w:ascii="Times New Roman" w:hAnsi="Times New Roman" w:cs="Times New Roman"/>
                <w:sz w:val="20"/>
                <w:szCs w:val="20"/>
              </w:rPr>
            </w:pPr>
          </w:p>
          <w:p w14:paraId="4F561C4E" w14:textId="77777777" w:rsidR="007818D0" w:rsidRPr="001D1E14" w:rsidRDefault="007818D0" w:rsidP="0078398D">
            <w:pPr>
              <w:jc w:val="both"/>
              <w:rPr>
                <w:rFonts w:ascii="Times New Roman" w:hAnsi="Times New Roman" w:cs="Times New Roman"/>
                <w:sz w:val="20"/>
                <w:szCs w:val="20"/>
              </w:rPr>
            </w:pPr>
          </w:p>
        </w:tc>
      </w:tr>
      <w:tr w:rsidR="007818D0" w:rsidRPr="001D1E14" w14:paraId="5D8C4119" w14:textId="77777777" w:rsidTr="0078398D">
        <w:trPr>
          <w:trHeight w:val="499"/>
        </w:trPr>
        <w:tc>
          <w:tcPr>
            <w:tcW w:w="1995" w:type="dxa"/>
          </w:tcPr>
          <w:p w14:paraId="5962A6C7" w14:textId="77777777" w:rsidR="007818D0" w:rsidRPr="00AC5F06" w:rsidRDefault="007818D0" w:rsidP="0078398D">
            <w:pPr>
              <w:jc w:val="both"/>
              <w:rPr>
                <w:rFonts w:ascii="Times New Roman" w:hAnsi="Times New Roman" w:cs="Times New Roman"/>
                <w:sz w:val="20"/>
                <w:szCs w:val="20"/>
              </w:rPr>
            </w:pPr>
            <w:r w:rsidRPr="00AC5F06">
              <w:rPr>
                <w:rFonts w:ascii="Times New Roman" w:hAnsi="Times New Roman" w:cs="Times New Roman"/>
                <w:b/>
                <w:sz w:val="20"/>
                <w:szCs w:val="20"/>
              </w:rPr>
              <w:lastRenderedPageBreak/>
              <w:t>Rādītāja sasniegšana</w:t>
            </w:r>
          </w:p>
        </w:tc>
        <w:tc>
          <w:tcPr>
            <w:tcW w:w="7214" w:type="dxa"/>
          </w:tcPr>
          <w:p w14:paraId="38A4F915" w14:textId="77777777" w:rsidR="007818D0"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Rādītājs tiek uzskatīts par izpildītu, kad pētījuma ietvaros atbilstoši noteiktai metodoloģijai un izlasei ir iegūti dati par kvalitātes standartu izmantošanu narkotiku lietošanas profilakses intervenču izstrādē, īstenošanā un izvērtēšanā. </w:t>
            </w:r>
          </w:p>
          <w:p w14:paraId="2BF47DD6" w14:textId="4343E780" w:rsidR="007818D0" w:rsidRPr="001D1E14" w:rsidRDefault="007818D0" w:rsidP="0078398D">
            <w:pPr>
              <w:jc w:val="both"/>
              <w:rPr>
                <w:rFonts w:ascii="Times New Roman" w:hAnsi="Times New Roman" w:cs="Times New Roman"/>
                <w:sz w:val="20"/>
                <w:szCs w:val="20"/>
              </w:rPr>
            </w:pPr>
            <w:r>
              <w:rPr>
                <w:rFonts w:ascii="Times New Roman" w:hAnsi="Times New Roman" w:cs="Times New Roman"/>
                <w:sz w:val="20"/>
                <w:szCs w:val="20"/>
              </w:rPr>
              <w:t xml:space="preserve">Kopējā summa rādītāja sasniegšanai </w:t>
            </w:r>
            <w:r w:rsidR="00350BF4">
              <w:rPr>
                <w:rFonts w:ascii="Times New Roman" w:hAnsi="Times New Roman" w:cs="Times New Roman"/>
                <w:sz w:val="20"/>
                <w:szCs w:val="20"/>
              </w:rPr>
              <w:t xml:space="preserve"> 4.1.2.4. pasākuma</w:t>
            </w:r>
            <w:r w:rsidR="009548FE">
              <w:rPr>
                <w:rFonts w:ascii="Times New Roman" w:hAnsi="Times New Roman" w:cs="Times New Roman"/>
                <w:sz w:val="20"/>
                <w:szCs w:val="20"/>
              </w:rPr>
              <w:t xml:space="preserve"> “</w:t>
            </w:r>
            <w:r w:rsidR="009548FE" w:rsidRPr="009548FE">
              <w:rPr>
                <w:rFonts w:ascii="Times New Roman" w:hAnsi="Times New Roman" w:cs="Times New Roman"/>
                <w:sz w:val="20"/>
                <w:szCs w:val="20"/>
              </w:rPr>
              <w:t>Pierādījumos balstītu narkotiku lietošanas profilakses programmu īstenošana un profilakses kvalitātes standartu ieviešana</w:t>
            </w:r>
            <w:r w:rsidR="009548FE">
              <w:rPr>
                <w:rFonts w:ascii="Times New Roman" w:hAnsi="Times New Roman" w:cs="Times New Roman"/>
                <w:sz w:val="20"/>
                <w:szCs w:val="20"/>
              </w:rPr>
              <w:t>”</w:t>
            </w:r>
            <w:r w:rsidR="00350BF4">
              <w:rPr>
                <w:rFonts w:ascii="Times New Roman" w:hAnsi="Times New Roman" w:cs="Times New Roman"/>
                <w:sz w:val="20"/>
                <w:szCs w:val="20"/>
              </w:rPr>
              <w:t xml:space="preserve"> </w:t>
            </w:r>
            <w:r>
              <w:rPr>
                <w:rFonts w:ascii="Times New Roman" w:hAnsi="Times New Roman" w:cs="Times New Roman"/>
                <w:sz w:val="20"/>
                <w:szCs w:val="20"/>
              </w:rPr>
              <w:t xml:space="preserve">– </w:t>
            </w:r>
            <w:r w:rsidR="000B5ECE">
              <w:rPr>
                <w:rFonts w:ascii="Times New Roman" w:hAnsi="Times New Roman" w:cs="Times New Roman"/>
                <w:sz w:val="20"/>
                <w:szCs w:val="20"/>
              </w:rPr>
              <w:t>522 0</w:t>
            </w:r>
            <w:r>
              <w:rPr>
                <w:rFonts w:ascii="Times New Roman" w:hAnsi="Times New Roman" w:cs="Times New Roman"/>
                <w:sz w:val="20"/>
                <w:szCs w:val="20"/>
              </w:rPr>
              <w:t>00 EUR.</w:t>
            </w:r>
          </w:p>
        </w:tc>
      </w:tr>
    </w:tbl>
    <w:p w14:paraId="54EDD2EE" w14:textId="77777777" w:rsidR="009D7453" w:rsidRPr="001D1E14" w:rsidRDefault="009D7453" w:rsidP="009D7453">
      <w:pPr>
        <w:spacing w:after="0" w:line="240" w:lineRule="auto"/>
        <w:rPr>
          <w:rFonts w:ascii="Times New Roman" w:hAnsi="Times New Roman" w:cs="Times New Roman"/>
        </w:rPr>
      </w:pPr>
    </w:p>
    <w:p w14:paraId="30EC8300" w14:textId="77777777" w:rsidR="009E33AB" w:rsidRPr="001D1E14" w:rsidRDefault="009E33AB" w:rsidP="009E33AB">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085D62" w:rsidRPr="001D1E14" w14:paraId="24339FC2" w14:textId="77777777" w:rsidTr="00A33203">
        <w:tc>
          <w:tcPr>
            <w:tcW w:w="1995" w:type="dxa"/>
            <w:shd w:val="clear" w:color="auto" w:fill="FBE4D5" w:themeFill="accent2" w:themeFillTint="33"/>
          </w:tcPr>
          <w:p w14:paraId="7C6A562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shd w:val="clear" w:color="auto" w:fill="FBE4D5" w:themeFill="accent2" w:themeFillTint="33"/>
          </w:tcPr>
          <w:p w14:paraId="167867D2"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EECR03</w:t>
            </w:r>
          </w:p>
        </w:tc>
      </w:tr>
      <w:tr w:rsidR="00085D62" w:rsidRPr="001D1E14" w14:paraId="5849E5D6" w14:textId="77777777" w:rsidTr="00A33203">
        <w:tc>
          <w:tcPr>
            <w:tcW w:w="1995" w:type="dxa"/>
          </w:tcPr>
          <w:p w14:paraId="6B849F5B"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shd w:val="clear" w:color="auto" w:fill="auto"/>
          </w:tcPr>
          <w:p w14:paraId="59E243A5" w14:textId="218C3652"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lang w:eastAsia="en-GB"/>
              </w:rPr>
              <w:t xml:space="preserve">Dalībnieki, kas ieguvuši kvalifikāciju pēc dalības </w:t>
            </w:r>
          </w:p>
        </w:tc>
      </w:tr>
      <w:tr w:rsidR="00085D62" w:rsidRPr="001D1E14" w14:paraId="13C7F057" w14:textId="77777777" w:rsidTr="00A33203">
        <w:tc>
          <w:tcPr>
            <w:tcW w:w="1995" w:type="dxa"/>
          </w:tcPr>
          <w:p w14:paraId="260314DE"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5F443F1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Personas, kas saņēmušas ESF + atbalstu un ieguvušas kvalifikāciju pēc ESF + atbalsta saņemšanas.</w:t>
            </w:r>
          </w:p>
          <w:p w14:paraId="5836641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Kvalifikācija ir formāls vērtēšanas un apstiprināšanas procesa rezultāts, kas tiek iegūts, kad kompetentā iestāde nosaka, ka indivīds ir sasniedzis mācīšanās rezultātus atbilstoši noteiktajiem standartiem.</w:t>
            </w:r>
          </w:p>
          <w:p w14:paraId="39ABEDA0" w14:textId="1B0CACA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Avots: Eiropas Komisija, Eiropas kvalifikāciju ietvarstruktūra - https://ec.europa.eu/ploteus/glossary.</w:t>
            </w:r>
          </w:p>
        </w:tc>
      </w:tr>
      <w:tr w:rsidR="00085D62" w:rsidRPr="001D1E14" w14:paraId="6234EDB2" w14:textId="77777777" w:rsidTr="00A33203">
        <w:tc>
          <w:tcPr>
            <w:tcW w:w="1995" w:type="dxa"/>
          </w:tcPr>
          <w:p w14:paraId="785BEB94"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796992E2"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Rezultāta</w:t>
            </w:r>
          </w:p>
        </w:tc>
      </w:tr>
      <w:tr w:rsidR="00085D62" w:rsidRPr="001D1E14" w14:paraId="12B9AD9E" w14:textId="77777777" w:rsidTr="00A33203">
        <w:tc>
          <w:tcPr>
            <w:tcW w:w="1995" w:type="dxa"/>
          </w:tcPr>
          <w:p w14:paraId="238FC0C6"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5CE3301D"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iCs/>
                <w:noProof/>
                <w:sz w:val="20"/>
                <w:szCs w:val="20"/>
              </w:rPr>
              <w:t>Dalībnieku skaits (neunikālās)</w:t>
            </w:r>
          </w:p>
        </w:tc>
      </w:tr>
      <w:tr w:rsidR="00085D62" w:rsidRPr="001D1E14" w14:paraId="7E7F65F6" w14:textId="77777777" w:rsidTr="00A33203">
        <w:tc>
          <w:tcPr>
            <w:tcW w:w="1995" w:type="dxa"/>
          </w:tcPr>
          <w:p w14:paraId="78463B25" w14:textId="1527B004" w:rsidR="009E33AB" w:rsidRPr="001D1E14" w:rsidRDefault="00A603ED" w:rsidP="00A33203">
            <w:pPr>
              <w:jc w:val="both"/>
              <w:rPr>
                <w:rFonts w:ascii="Times New Roman" w:hAnsi="Times New Roman" w:cs="Times New Roman"/>
                <w:b/>
                <w:sz w:val="20"/>
                <w:szCs w:val="20"/>
              </w:rPr>
            </w:pP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9E33AB" w:rsidRPr="001D1E14">
              <w:rPr>
                <w:rFonts w:ascii="Times New Roman" w:hAnsi="Times New Roman" w:cs="Times New Roman"/>
                <w:b/>
                <w:sz w:val="20"/>
                <w:szCs w:val="20"/>
              </w:rPr>
              <w:t xml:space="preserve">(sākotnējās) vērtības gads un </w:t>
            </w:r>
            <w:r>
              <w:rPr>
                <w:rFonts w:ascii="Times New Roman" w:hAnsi="Times New Roman" w:cs="Times New Roman"/>
                <w:b/>
                <w:sz w:val="20"/>
                <w:szCs w:val="20"/>
              </w:rPr>
              <w:t>atsauces</w:t>
            </w:r>
            <w:r w:rsidRPr="001D1E14">
              <w:rPr>
                <w:rFonts w:ascii="Times New Roman" w:hAnsi="Times New Roman" w:cs="Times New Roman"/>
                <w:b/>
                <w:sz w:val="20"/>
                <w:szCs w:val="20"/>
              </w:rPr>
              <w:t xml:space="preserve"> </w:t>
            </w:r>
            <w:r w:rsidR="009E33AB" w:rsidRPr="001D1E14">
              <w:rPr>
                <w:rFonts w:ascii="Times New Roman" w:hAnsi="Times New Roman" w:cs="Times New Roman"/>
                <w:b/>
                <w:sz w:val="20"/>
                <w:szCs w:val="20"/>
              </w:rPr>
              <w:t>vērtība</w:t>
            </w:r>
          </w:p>
        </w:tc>
        <w:tc>
          <w:tcPr>
            <w:tcW w:w="7072" w:type="dxa"/>
          </w:tcPr>
          <w:p w14:paraId="3957F5D9" w14:textId="2E983B5B" w:rsidR="009E33AB" w:rsidRPr="001D1E14" w:rsidRDefault="007C4966" w:rsidP="00A33203">
            <w:pPr>
              <w:rPr>
                <w:rFonts w:ascii="Times New Roman" w:hAnsi="Times New Roman" w:cs="Times New Roman"/>
                <w:sz w:val="20"/>
                <w:szCs w:val="20"/>
              </w:rPr>
            </w:pPr>
            <w:r>
              <w:rPr>
                <w:rFonts w:ascii="Times New Roman" w:hAnsi="Times New Roman" w:cs="Times New Roman"/>
                <w:sz w:val="20"/>
                <w:szCs w:val="20"/>
              </w:rPr>
              <w:t>18 396 (2021.gads)</w:t>
            </w:r>
          </w:p>
        </w:tc>
      </w:tr>
      <w:tr w:rsidR="00085D62" w:rsidRPr="001D1E14" w14:paraId="513C8ACF" w14:textId="77777777" w:rsidTr="00A33203">
        <w:tc>
          <w:tcPr>
            <w:tcW w:w="1995" w:type="dxa"/>
          </w:tcPr>
          <w:p w14:paraId="7877904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1DE765E4"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3BB82BF5" w14:textId="77777777" w:rsidTr="00A33203">
        <w:tc>
          <w:tcPr>
            <w:tcW w:w="1995" w:type="dxa"/>
          </w:tcPr>
          <w:p w14:paraId="1AA5FCC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6CDED5AC" w14:textId="2129EADA" w:rsidR="009E33AB" w:rsidRPr="001D1E14" w:rsidRDefault="007723C4" w:rsidP="00A33203">
            <w:pPr>
              <w:rPr>
                <w:rFonts w:ascii="Times New Roman" w:hAnsi="Times New Roman" w:cs="Times New Roman"/>
                <w:sz w:val="20"/>
                <w:szCs w:val="20"/>
              </w:rPr>
            </w:pPr>
            <w:r>
              <w:rPr>
                <w:rFonts w:ascii="Times New Roman" w:hAnsi="Times New Roman" w:cs="Times New Roman"/>
                <w:sz w:val="20"/>
                <w:szCs w:val="20"/>
              </w:rPr>
              <w:t>15 562</w:t>
            </w:r>
          </w:p>
        </w:tc>
      </w:tr>
      <w:tr w:rsidR="00085D62" w:rsidRPr="001D1E14" w14:paraId="531ABCB6" w14:textId="77777777" w:rsidTr="00A33203">
        <w:tc>
          <w:tcPr>
            <w:tcW w:w="1995" w:type="dxa"/>
            <w:vMerge w:val="restart"/>
          </w:tcPr>
          <w:p w14:paraId="237B353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7"/>
            </w:r>
          </w:p>
          <w:p w14:paraId="48B639D4" w14:textId="77777777" w:rsidR="009E33AB" w:rsidRPr="001D1E14" w:rsidRDefault="009E33AB" w:rsidP="00A33203">
            <w:pPr>
              <w:jc w:val="both"/>
              <w:rPr>
                <w:rFonts w:ascii="Times New Roman" w:hAnsi="Times New Roman" w:cs="Times New Roman"/>
                <w:sz w:val="20"/>
                <w:szCs w:val="20"/>
              </w:rPr>
            </w:pPr>
          </w:p>
        </w:tc>
        <w:tc>
          <w:tcPr>
            <w:tcW w:w="7072" w:type="dxa"/>
          </w:tcPr>
          <w:p w14:paraId="11D55D9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p>
          <w:p w14:paraId="4174796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C62D89C"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71CB13C" w14:textId="77777777" w:rsidR="009E33AB" w:rsidRPr="001D1E14" w:rsidRDefault="009E33AB" w:rsidP="009E33AB">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7376496" w14:textId="6989942A" w:rsidR="009E33AB" w:rsidRPr="001D1E14" w:rsidRDefault="009E33AB" w:rsidP="00EB77A4">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6AD6C375" w14:textId="77777777" w:rsidTr="00A33203">
        <w:tc>
          <w:tcPr>
            <w:tcW w:w="1995" w:type="dxa"/>
            <w:vMerge/>
          </w:tcPr>
          <w:p w14:paraId="43C67360" w14:textId="77777777" w:rsidR="009E33AB" w:rsidRPr="001D1E14" w:rsidRDefault="009E33AB" w:rsidP="00A33203">
            <w:pPr>
              <w:jc w:val="both"/>
              <w:rPr>
                <w:rFonts w:ascii="Times New Roman" w:hAnsi="Times New Roman" w:cs="Times New Roman"/>
                <w:b/>
                <w:sz w:val="20"/>
                <w:szCs w:val="20"/>
              </w:rPr>
            </w:pPr>
          </w:p>
        </w:tc>
        <w:tc>
          <w:tcPr>
            <w:tcW w:w="7072" w:type="dxa"/>
          </w:tcPr>
          <w:p w14:paraId="2F44FAE0"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8"/>
            </w:r>
          </w:p>
          <w:p w14:paraId="28F67A44" w14:textId="409DA0B1"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w:t>
            </w:r>
            <w:r w:rsidR="00EB77A4">
              <w:rPr>
                <w:rFonts w:ascii="Times New Roman" w:hAnsi="Times New Roman" w:cs="Times New Roman"/>
                <w:sz w:val="20"/>
                <w:szCs w:val="20"/>
              </w:rPr>
              <w:t xml:space="preserve">SAM </w:t>
            </w:r>
            <w:r w:rsidRPr="001D1E14">
              <w:rPr>
                <w:rFonts w:ascii="Times New Roman" w:hAnsi="Times New Roman" w:cs="Times New Roman"/>
                <w:sz w:val="20"/>
                <w:szCs w:val="20"/>
              </w:rPr>
              <w:t>projekta dati).</w:t>
            </w:r>
          </w:p>
          <w:p w14:paraId="0459246B" w14:textId="3250D633"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3FA456AC" w14:textId="77777777" w:rsidTr="00A33203">
        <w:tc>
          <w:tcPr>
            <w:tcW w:w="1995" w:type="dxa"/>
            <w:vMerge/>
          </w:tcPr>
          <w:p w14:paraId="4C154E3F" w14:textId="77777777" w:rsidR="009E33AB" w:rsidRPr="001D1E14" w:rsidRDefault="009E33AB" w:rsidP="00A33203">
            <w:pPr>
              <w:jc w:val="both"/>
              <w:rPr>
                <w:rFonts w:ascii="Times New Roman" w:hAnsi="Times New Roman" w:cs="Times New Roman"/>
                <w:b/>
                <w:sz w:val="20"/>
                <w:szCs w:val="20"/>
              </w:rPr>
            </w:pPr>
          </w:p>
        </w:tc>
        <w:tc>
          <w:tcPr>
            <w:tcW w:w="7072" w:type="dxa"/>
          </w:tcPr>
          <w:p w14:paraId="6867B2B5"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517FD9A8" w14:textId="5C5D4219" w:rsidR="00E153D0" w:rsidRDefault="00E153D0" w:rsidP="00A33203">
            <w:pPr>
              <w:jc w:val="both"/>
              <w:rPr>
                <w:rFonts w:ascii="Times New Roman" w:hAnsi="Times New Roman" w:cs="Times New Roman"/>
                <w:sz w:val="20"/>
                <w:szCs w:val="20"/>
              </w:rPr>
            </w:pPr>
            <w:r>
              <w:rPr>
                <w:rFonts w:ascii="Times New Roman" w:hAnsi="Times New Roman" w:cs="Times New Roman"/>
                <w:sz w:val="20"/>
                <w:szCs w:val="20"/>
              </w:rPr>
              <w:t xml:space="preserve">Bāzes vērtība noteikta balstoties uz </w:t>
            </w:r>
            <w:r w:rsidRPr="00E153D0">
              <w:rPr>
                <w:rFonts w:ascii="Times New Roman" w:hAnsi="Times New Roman" w:cs="Times New Roman"/>
                <w:sz w:val="20"/>
                <w:szCs w:val="20"/>
              </w:rPr>
              <w:t>2014.-2020.gada plānošanas perioda SAM 9.2.6.projekta dati</w:t>
            </w:r>
            <w:r>
              <w:rPr>
                <w:rFonts w:ascii="Times New Roman" w:hAnsi="Times New Roman" w:cs="Times New Roman"/>
                <w:sz w:val="20"/>
                <w:szCs w:val="20"/>
              </w:rPr>
              <w:t>em par 2021.gadu (KPVIS r.9.2.6.a vērtība uz 2021.gadu ir 18 396 personas).</w:t>
            </w:r>
          </w:p>
          <w:p w14:paraId="6D3FB234" w14:textId="2124983F"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Mērķa vērtība noteikta, ņemot vērā </w:t>
            </w:r>
            <w:r w:rsidR="007723C4" w:rsidRPr="00295238">
              <w:rPr>
                <w:rFonts w:ascii="Times New Roman" w:hAnsi="Times New Roman" w:cs="Times New Roman"/>
                <w:sz w:val="20"/>
                <w:szCs w:val="20"/>
              </w:rPr>
              <w:t>EECO10</w:t>
            </w:r>
            <w:r w:rsidRPr="001D1E14">
              <w:rPr>
                <w:rFonts w:ascii="Times New Roman" w:hAnsi="Times New Roman" w:cs="Times New Roman"/>
                <w:sz w:val="20"/>
                <w:szCs w:val="20"/>
              </w:rPr>
              <w:t xml:space="preserve"> un </w:t>
            </w:r>
            <w:r w:rsidR="007723C4" w:rsidRPr="00295238">
              <w:rPr>
                <w:rFonts w:ascii="Times New Roman" w:hAnsi="Times New Roman" w:cs="Times New Roman"/>
                <w:sz w:val="20"/>
                <w:szCs w:val="20"/>
              </w:rPr>
              <w:t>EECO11</w:t>
            </w:r>
            <w:r w:rsidRPr="001D1E14">
              <w:rPr>
                <w:rFonts w:ascii="Times New Roman" w:hAnsi="Times New Roman" w:cs="Times New Roman"/>
                <w:sz w:val="20"/>
                <w:szCs w:val="20"/>
              </w:rPr>
              <w:t xml:space="preserve"> aprēķinus, kā rezultātā plānots apmācību programmās iesaistīt 15 </w:t>
            </w:r>
            <w:r w:rsidR="007723C4">
              <w:rPr>
                <w:rFonts w:ascii="Times New Roman" w:hAnsi="Times New Roman" w:cs="Times New Roman"/>
                <w:sz w:val="20"/>
                <w:szCs w:val="20"/>
              </w:rPr>
              <w:t>562</w:t>
            </w:r>
            <w:r w:rsidRPr="001D1E14">
              <w:rPr>
                <w:rFonts w:ascii="Times New Roman" w:hAnsi="Times New Roman" w:cs="Times New Roman"/>
                <w:sz w:val="20"/>
                <w:szCs w:val="20"/>
              </w:rPr>
              <w:t xml:space="preserve"> veselības aprūpē strādājošos un ņemot vērā, ka visi apmācāmie pēc mācību pabeigšanas iegūst kvalifikāciju apliecinošu dokumentu, kā rezultātā </w:t>
            </w:r>
            <w:r w:rsidR="00A97CF9">
              <w:rPr>
                <w:rFonts w:ascii="Times New Roman" w:hAnsi="Times New Roman" w:cs="Times New Roman"/>
                <w:sz w:val="20"/>
                <w:szCs w:val="20"/>
              </w:rPr>
              <w:t>EE</w:t>
            </w:r>
            <w:r w:rsidRPr="001D1E14">
              <w:rPr>
                <w:rFonts w:ascii="Times New Roman" w:hAnsi="Times New Roman" w:cs="Times New Roman"/>
                <w:sz w:val="20"/>
                <w:szCs w:val="20"/>
              </w:rPr>
              <w:t xml:space="preserve">CR03 mērķa vērtība plānota kā </w:t>
            </w:r>
            <w:r w:rsidR="007723C4" w:rsidRPr="00295238">
              <w:rPr>
                <w:rFonts w:ascii="Times New Roman" w:hAnsi="Times New Roman" w:cs="Times New Roman"/>
                <w:sz w:val="20"/>
                <w:szCs w:val="20"/>
              </w:rPr>
              <w:t>EECO10</w:t>
            </w:r>
            <w:r w:rsidRPr="001D1E14">
              <w:rPr>
                <w:rFonts w:ascii="Times New Roman" w:hAnsi="Times New Roman" w:cs="Times New Roman"/>
                <w:sz w:val="20"/>
                <w:szCs w:val="20"/>
              </w:rPr>
              <w:t xml:space="preserve">un </w:t>
            </w:r>
            <w:r w:rsidR="007723C4" w:rsidRPr="00295238">
              <w:rPr>
                <w:rFonts w:ascii="Times New Roman" w:hAnsi="Times New Roman" w:cs="Times New Roman"/>
                <w:sz w:val="20"/>
                <w:szCs w:val="20"/>
              </w:rPr>
              <w:t>EECO1</w:t>
            </w:r>
            <w:r w:rsidR="00187E3E" w:rsidRPr="00295238">
              <w:rPr>
                <w:rFonts w:ascii="Times New Roman" w:hAnsi="Times New Roman" w:cs="Times New Roman"/>
                <w:sz w:val="20"/>
                <w:szCs w:val="20"/>
              </w:rPr>
              <w:t>1</w:t>
            </w:r>
            <w:r w:rsidRPr="001D1E14">
              <w:rPr>
                <w:rFonts w:ascii="Times New Roman" w:hAnsi="Times New Roman" w:cs="Times New Roman"/>
                <w:sz w:val="20"/>
                <w:szCs w:val="20"/>
              </w:rPr>
              <w:t>rādītāju summa. Rādītājā uzskaitāmās personas ir tie veselības jomā strādājošie, kas šī SAM ietvaros apmeklējuši apmācības un ieguvuši apmācību apliecinošu dokumentu par attiecīgo apmācību jomu (piemēram, specialitātes sertifikātu, izglītības dokuments par tālākizglītības programmas apguvi, kursu sertifikāts u.c.)</w:t>
            </w:r>
            <w:r w:rsidR="007723C4">
              <w:rPr>
                <w:rFonts w:ascii="Times New Roman" w:hAnsi="Times New Roman" w:cs="Times New Roman"/>
                <w:sz w:val="20"/>
                <w:szCs w:val="20"/>
              </w:rPr>
              <w:t xml:space="preserve">, </w:t>
            </w:r>
            <w:r w:rsidR="00A97CF9">
              <w:rPr>
                <w:rFonts w:ascii="Times New Roman" w:hAnsi="Times New Roman" w:cs="Times New Roman"/>
                <w:sz w:val="20"/>
                <w:szCs w:val="20"/>
              </w:rPr>
              <w:t>t.sk.</w:t>
            </w:r>
            <w:r w:rsidR="007723C4">
              <w:rPr>
                <w:rFonts w:ascii="Times New Roman" w:hAnsi="Times New Roman" w:cs="Times New Roman"/>
                <w:sz w:val="20"/>
                <w:szCs w:val="20"/>
              </w:rPr>
              <w:t xml:space="preserve"> pieskaitot 68 rezidentus</w:t>
            </w:r>
            <w:r w:rsidRPr="001D1E14">
              <w:rPr>
                <w:rFonts w:ascii="Times New Roman" w:hAnsi="Times New Roman" w:cs="Times New Roman"/>
                <w:sz w:val="20"/>
                <w:szCs w:val="20"/>
              </w:rPr>
              <w:t>. Plānojot izmaksas, ņemts vērā potenciālais izmaksu pieaugums.</w:t>
            </w:r>
          </w:p>
        </w:tc>
      </w:tr>
      <w:tr w:rsidR="00085D62" w:rsidRPr="001D1E14" w14:paraId="2FEB4FAF" w14:textId="77777777" w:rsidTr="00A33203">
        <w:tc>
          <w:tcPr>
            <w:tcW w:w="1995" w:type="dxa"/>
            <w:vMerge/>
          </w:tcPr>
          <w:p w14:paraId="1E9DDFF9" w14:textId="77777777" w:rsidR="009E33AB" w:rsidRPr="001D1E14" w:rsidRDefault="009E33AB" w:rsidP="00A33203">
            <w:pPr>
              <w:jc w:val="both"/>
              <w:rPr>
                <w:rFonts w:ascii="Times New Roman" w:hAnsi="Times New Roman" w:cs="Times New Roman"/>
                <w:b/>
                <w:sz w:val="20"/>
                <w:szCs w:val="20"/>
              </w:rPr>
            </w:pPr>
          </w:p>
        </w:tc>
        <w:tc>
          <w:tcPr>
            <w:tcW w:w="7072" w:type="dxa"/>
          </w:tcPr>
          <w:p w14:paraId="29A624FB"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5E57CA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w:t>
            </w:r>
          </w:p>
        </w:tc>
      </w:tr>
      <w:tr w:rsidR="00085D62" w:rsidRPr="001D1E14" w14:paraId="7C57E385" w14:textId="77777777" w:rsidTr="00A33203">
        <w:tc>
          <w:tcPr>
            <w:tcW w:w="1995" w:type="dxa"/>
            <w:vMerge/>
          </w:tcPr>
          <w:p w14:paraId="715CB793" w14:textId="77777777" w:rsidR="009E33AB" w:rsidRPr="001D1E14" w:rsidRDefault="009E33AB" w:rsidP="00A33203">
            <w:pPr>
              <w:jc w:val="both"/>
              <w:rPr>
                <w:rFonts w:ascii="Times New Roman" w:hAnsi="Times New Roman" w:cs="Times New Roman"/>
                <w:b/>
                <w:sz w:val="20"/>
                <w:szCs w:val="20"/>
              </w:rPr>
            </w:pPr>
          </w:p>
        </w:tc>
        <w:tc>
          <w:tcPr>
            <w:tcW w:w="7072" w:type="dxa"/>
          </w:tcPr>
          <w:p w14:paraId="0CFB7BCA"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6C8B1C0"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Galvenie riski attiecībā uz rādītāja mērķa vērtības sasniegšanu saistīti ar iespējamajām izmaiņām vienas personas apmācību izmaksās, kā arī to, ka apmācību dalībnieki var nepabeigt mācības un apmācību apliecinošo dokumentu nesaņemt, tomēr līdzšinējā praksē minētie riski tiek vadīti projektu ietvaros un dalībnieku īpatsvars, kas saņem apmācību dokumentu ir ap 100%.</w:t>
            </w:r>
          </w:p>
        </w:tc>
      </w:tr>
      <w:tr w:rsidR="009E33AB" w:rsidRPr="001D1E14" w14:paraId="7D199164" w14:textId="77777777" w:rsidTr="00A33203">
        <w:tc>
          <w:tcPr>
            <w:tcW w:w="1995" w:type="dxa"/>
          </w:tcPr>
          <w:p w14:paraId="52C05E2D"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p w14:paraId="38E9BDBD" w14:textId="77777777" w:rsidR="009E33AB" w:rsidRPr="001D1E14" w:rsidRDefault="009E33AB" w:rsidP="00A33203">
            <w:pPr>
              <w:jc w:val="both"/>
              <w:rPr>
                <w:rFonts w:ascii="Times New Roman" w:hAnsi="Times New Roman" w:cs="Times New Roman"/>
                <w:b/>
                <w:sz w:val="20"/>
                <w:szCs w:val="20"/>
              </w:rPr>
            </w:pPr>
          </w:p>
        </w:tc>
        <w:tc>
          <w:tcPr>
            <w:tcW w:w="7072" w:type="dxa"/>
          </w:tcPr>
          <w:p w14:paraId="7A20C9E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Iegūta kvalifikācija (iegūts apliecinājums par sekmīgu apmācību veikšanu, piemēram, sertifikāts), iegūts apmācību apliecinošs dokuments.</w:t>
            </w:r>
          </w:p>
          <w:p w14:paraId="56EDD537" w14:textId="08796100"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w:t>
            </w:r>
            <w:r w:rsidR="00295238">
              <w:rPr>
                <w:rFonts w:ascii="Times New Roman" w:hAnsi="Times New Roman" w:cs="Times New Roman"/>
                <w:sz w:val="20"/>
                <w:szCs w:val="20"/>
              </w:rPr>
              <w:t>4.1.2.</w:t>
            </w:r>
            <w:ins w:id="13" w:author="Edijs Kirsanovs" w:date="2022-12-07T11:22:00Z">
              <w:r w:rsidR="002866D0">
                <w:rPr>
                  <w:rFonts w:ascii="Times New Roman" w:hAnsi="Times New Roman" w:cs="Times New Roman"/>
                  <w:sz w:val="20"/>
                  <w:szCs w:val="20"/>
                </w:rPr>
                <w:t>6</w:t>
              </w:r>
            </w:ins>
            <w:del w:id="14" w:author="Edijs Kirsanovs" w:date="2022-12-07T11:22:00Z">
              <w:r w:rsidR="00295238" w:rsidDel="002866D0">
                <w:rPr>
                  <w:rFonts w:ascii="Times New Roman" w:hAnsi="Times New Roman" w:cs="Times New Roman"/>
                  <w:sz w:val="20"/>
                  <w:szCs w:val="20"/>
                </w:rPr>
                <w:delText>5</w:delText>
              </w:r>
            </w:del>
            <w:r w:rsidR="00295238">
              <w:rPr>
                <w:rFonts w:ascii="Times New Roman" w:hAnsi="Times New Roman" w:cs="Times New Roman"/>
                <w:sz w:val="20"/>
                <w:szCs w:val="20"/>
              </w:rPr>
              <w:t xml:space="preserve">.pasākuma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Uzlabot izglītības iespējas ārstniecības personām, t.sk. uzlabojot tālākizglītības pieejamību</w:t>
            </w:r>
            <w:r w:rsidR="009548FE">
              <w:rPr>
                <w:rFonts w:ascii="Times New Roman" w:hAnsi="Times New Roman" w:cs="Times New Roman"/>
                <w:sz w:val="20"/>
                <w:szCs w:val="20"/>
              </w:rPr>
              <w:t xml:space="preserve">” </w:t>
            </w:r>
            <w:r w:rsidR="00295238">
              <w:rPr>
                <w:rFonts w:ascii="Times New Roman" w:hAnsi="Times New Roman" w:cs="Times New Roman"/>
                <w:sz w:val="20"/>
                <w:szCs w:val="20"/>
              </w:rPr>
              <w:t xml:space="preserve">ietvaros </w:t>
            </w:r>
            <w:r w:rsidRPr="001D1E14">
              <w:rPr>
                <w:rFonts w:ascii="Times New Roman" w:hAnsi="Times New Roman" w:cs="Times New Roman"/>
                <w:sz w:val="20"/>
                <w:szCs w:val="20"/>
              </w:rPr>
              <w:t>– 17 400 000 EUR.</w:t>
            </w:r>
          </w:p>
        </w:tc>
      </w:tr>
    </w:tbl>
    <w:p w14:paraId="58EBB78A" w14:textId="77777777" w:rsidR="009E33AB" w:rsidRPr="001D1E14" w:rsidRDefault="009E33AB" w:rsidP="009E33AB">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0F9D34F5" w14:textId="77777777" w:rsidTr="00A33203">
        <w:tc>
          <w:tcPr>
            <w:tcW w:w="1995" w:type="dxa"/>
          </w:tcPr>
          <w:p w14:paraId="65ED200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54F329F3" w14:textId="7CE79FE5" w:rsidR="009E33AB" w:rsidRPr="001D1E14" w:rsidRDefault="00BD519C" w:rsidP="00A33203">
            <w:pPr>
              <w:rPr>
                <w:rFonts w:ascii="Times New Roman" w:hAnsi="Times New Roman" w:cs="Times New Roman"/>
                <w:b/>
                <w:sz w:val="20"/>
                <w:szCs w:val="20"/>
              </w:rPr>
            </w:pPr>
            <w:r w:rsidRPr="001D1E14">
              <w:rPr>
                <w:rFonts w:ascii="Times New Roman" w:hAnsi="Times New Roman" w:cs="Times New Roman"/>
                <w:b/>
                <w:sz w:val="20"/>
                <w:szCs w:val="20"/>
              </w:rPr>
              <w:t>i.4.1.2.a</w:t>
            </w:r>
          </w:p>
        </w:tc>
      </w:tr>
      <w:tr w:rsidR="00085D62" w:rsidRPr="001D1E14" w14:paraId="4131F939" w14:textId="77777777" w:rsidTr="00A33203">
        <w:tc>
          <w:tcPr>
            <w:tcW w:w="1995" w:type="dxa"/>
          </w:tcPr>
          <w:p w14:paraId="1D05612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726C5627"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sz w:val="20"/>
                <w:szCs w:val="20"/>
              </w:rPr>
              <w:t>Piesaistīto ārstniecības personu  skaits, kuras saņēmušas atbalstu,  lai veicinātu to piesaisti darbam veselības aprūpē</w:t>
            </w:r>
          </w:p>
        </w:tc>
      </w:tr>
      <w:tr w:rsidR="00085D62" w:rsidRPr="001D1E14" w14:paraId="7B85D85C" w14:textId="77777777" w:rsidTr="00A33203">
        <w:tc>
          <w:tcPr>
            <w:tcW w:w="1995" w:type="dxa"/>
          </w:tcPr>
          <w:p w14:paraId="3532DEA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7B9418BC"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sz w:val="20"/>
                <w:szCs w:val="20"/>
              </w:rPr>
              <w:t>Ārstniecības personu skaits, kuras saņēmušas atbalstu specifiskā atbalsta mērķa ietvaros un kuras atbalsta rezultātā strādā ārstniecības iestādē, sniedzot valsts apmaksātos veselības aprūpes pakalpojumus</w:t>
            </w:r>
          </w:p>
        </w:tc>
      </w:tr>
      <w:tr w:rsidR="00085D62" w:rsidRPr="001D1E14" w14:paraId="07CD3B04" w14:textId="77777777" w:rsidTr="00A33203">
        <w:tc>
          <w:tcPr>
            <w:tcW w:w="1995" w:type="dxa"/>
          </w:tcPr>
          <w:p w14:paraId="58CA2932"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5E9B5308" w14:textId="1BF69D76" w:rsidR="009E33AB" w:rsidRPr="001D1E14" w:rsidRDefault="00EB77A4" w:rsidP="00A33203">
            <w:pPr>
              <w:rPr>
                <w:rFonts w:ascii="Times New Roman" w:hAnsi="Times New Roman" w:cs="Times New Roman"/>
                <w:sz w:val="20"/>
                <w:szCs w:val="20"/>
              </w:rPr>
            </w:pPr>
            <w:r>
              <w:rPr>
                <w:rFonts w:ascii="Times New Roman" w:hAnsi="Times New Roman" w:cs="Times New Roman"/>
                <w:sz w:val="20"/>
                <w:szCs w:val="20"/>
              </w:rPr>
              <w:t>Programmas specifiskais i</w:t>
            </w:r>
            <w:r w:rsidR="00CD1F52">
              <w:rPr>
                <w:rFonts w:ascii="Times New Roman" w:hAnsi="Times New Roman" w:cs="Times New Roman"/>
                <w:sz w:val="20"/>
                <w:szCs w:val="20"/>
              </w:rPr>
              <w:t>znākuma</w:t>
            </w:r>
            <w:r>
              <w:rPr>
                <w:rFonts w:ascii="Times New Roman" w:hAnsi="Times New Roman" w:cs="Times New Roman"/>
                <w:sz w:val="20"/>
                <w:szCs w:val="20"/>
              </w:rPr>
              <w:t xml:space="preserve"> rādītājs</w:t>
            </w:r>
            <w:r w:rsidR="00CD1F52">
              <w:rPr>
                <w:rFonts w:ascii="Times New Roman" w:hAnsi="Times New Roman" w:cs="Times New Roman"/>
                <w:sz w:val="20"/>
                <w:szCs w:val="20"/>
              </w:rPr>
              <w:t xml:space="preserve"> </w:t>
            </w:r>
          </w:p>
        </w:tc>
      </w:tr>
      <w:tr w:rsidR="00085D62" w:rsidRPr="001D1E14" w14:paraId="27F3DA00" w14:textId="77777777" w:rsidTr="00A33203">
        <w:tc>
          <w:tcPr>
            <w:tcW w:w="1995" w:type="dxa"/>
          </w:tcPr>
          <w:p w14:paraId="675DCB83"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1455503C"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Personas (unikālās)</w:t>
            </w:r>
          </w:p>
        </w:tc>
      </w:tr>
      <w:tr w:rsidR="00085D62" w:rsidRPr="001D1E14" w14:paraId="620014E1" w14:textId="77777777" w:rsidTr="00A33203">
        <w:tc>
          <w:tcPr>
            <w:tcW w:w="1995" w:type="dxa"/>
          </w:tcPr>
          <w:p w14:paraId="50FF016C"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61E67AC0" w14:textId="13F16F8C" w:rsidR="009E33AB" w:rsidRPr="001D1E14" w:rsidRDefault="001A675D" w:rsidP="00A33203">
            <w:pPr>
              <w:rPr>
                <w:rFonts w:ascii="Times New Roman" w:hAnsi="Times New Roman" w:cs="Times New Roman"/>
                <w:sz w:val="20"/>
                <w:szCs w:val="20"/>
              </w:rPr>
            </w:pPr>
            <w:r>
              <w:rPr>
                <w:rFonts w:ascii="Times New Roman" w:hAnsi="Times New Roman" w:cs="Times New Roman"/>
                <w:sz w:val="20"/>
                <w:szCs w:val="20"/>
              </w:rPr>
              <w:t>585 (2021.gads)</w:t>
            </w:r>
          </w:p>
        </w:tc>
      </w:tr>
      <w:tr w:rsidR="00085D62" w:rsidRPr="001D1E14" w14:paraId="79C77B0D" w14:textId="77777777" w:rsidTr="00A33203">
        <w:tc>
          <w:tcPr>
            <w:tcW w:w="1995" w:type="dxa"/>
          </w:tcPr>
          <w:p w14:paraId="382DE29E"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535B89EF"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50</w:t>
            </w:r>
          </w:p>
        </w:tc>
      </w:tr>
      <w:tr w:rsidR="00085D62" w:rsidRPr="001D1E14" w14:paraId="7CC2988E" w14:textId="77777777" w:rsidTr="00A33203">
        <w:tc>
          <w:tcPr>
            <w:tcW w:w="1995" w:type="dxa"/>
          </w:tcPr>
          <w:p w14:paraId="74C88AC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4C809AE1" w14:textId="30510C5A" w:rsidR="009E33AB" w:rsidRPr="001D1E14" w:rsidRDefault="00F71CFC" w:rsidP="00A33203">
            <w:pPr>
              <w:rPr>
                <w:rFonts w:ascii="Times New Roman" w:hAnsi="Times New Roman" w:cs="Times New Roman"/>
                <w:iCs/>
                <w:sz w:val="20"/>
                <w:szCs w:val="20"/>
              </w:rPr>
            </w:pPr>
            <w:r>
              <w:rPr>
                <w:rFonts w:ascii="Times New Roman" w:hAnsi="Times New Roman" w:cs="Times New Roman"/>
                <w:iCs/>
                <w:sz w:val="20"/>
                <w:szCs w:val="20"/>
              </w:rPr>
              <w:t>458</w:t>
            </w:r>
          </w:p>
        </w:tc>
      </w:tr>
      <w:tr w:rsidR="00085D62" w:rsidRPr="001D1E14" w14:paraId="44714CE7" w14:textId="77777777" w:rsidTr="00A33203">
        <w:tc>
          <w:tcPr>
            <w:tcW w:w="1995" w:type="dxa"/>
            <w:vMerge w:val="restart"/>
          </w:tcPr>
          <w:p w14:paraId="5063723A"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9"/>
            </w:r>
          </w:p>
          <w:p w14:paraId="1221F19E" w14:textId="77777777" w:rsidR="009E33AB" w:rsidRPr="001D1E14" w:rsidRDefault="009E33AB" w:rsidP="00A33203">
            <w:pPr>
              <w:jc w:val="both"/>
              <w:rPr>
                <w:rFonts w:ascii="Times New Roman" w:hAnsi="Times New Roman" w:cs="Times New Roman"/>
                <w:sz w:val="20"/>
                <w:szCs w:val="20"/>
              </w:rPr>
            </w:pPr>
          </w:p>
        </w:tc>
        <w:tc>
          <w:tcPr>
            <w:tcW w:w="7072" w:type="dxa"/>
          </w:tcPr>
          <w:p w14:paraId="3B3EE602" w14:textId="77777777" w:rsidR="009E33AB" w:rsidRPr="001D1E14" w:rsidRDefault="009E33AB" w:rsidP="00A33203">
            <w:pPr>
              <w:jc w:val="both"/>
              <w:rPr>
                <w:rFonts w:ascii="Times New Roman" w:hAnsi="Times New Roman" w:cs="Times New Roman"/>
                <w:sz w:val="20"/>
                <w:szCs w:val="20"/>
              </w:rPr>
            </w:pPr>
            <w:r w:rsidRPr="00EB77A4">
              <w:rPr>
                <w:rFonts w:ascii="Times New Roman" w:hAnsi="Times New Roman" w:cs="Times New Roman"/>
                <w:b/>
                <w:bCs/>
                <w:iCs/>
                <w:sz w:val="20"/>
                <w:szCs w:val="20"/>
              </w:rPr>
              <w:t>Specifiskais iznākuma rādītājs noteikts balstoties uz šādiem kritērijiem</w:t>
            </w:r>
            <w:r w:rsidRPr="001D1E14">
              <w:rPr>
                <w:rFonts w:ascii="Times New Roman" w:hAnsi="Times New Roman" w:cs="Times New Roman"/>
                <w:sz w:val="20"/>
                <w:szCs w:val="20"/>
              </w:rPr>
              <w:t xml:space="preserve">. </w:t>
            </w:r>
          </w:p>
          <w:p w14:paraId="770AA99F"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1A433A"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D91FBAF"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xml:space="preserve">. Tika vērtēts, vai no projektu datiem vai citiem datu avotiem būs iespējams nodrošināt ticamu un korektu datu iegūšanu, lai </w:t>
            </w:r>
            <w:r w:rsidRPr="001D1E14">
              <w:rPr>
                <w:rFonts w:ascii="Times New Roman" w:hAnsi="Times New Roman" w:cs="Times New Roman"/>
                <w:sz w:val="20"/>
                <w:szCs w:val="20"/>
              </w:rPr>
              <w:lastRenderedPageBreak/>
              <w:t>nodrošinātu kvalitatīvu rādītāju ieviešanas uzskaiti un iespējas ziņot par to ieviešanas progresu.</w:t>
            </w:r>
          </w:p>
        </w:tc>
      </w:tr>
      <w:tr w:rsidR="00085D62" w:rsidRPr="001D1E14" w14:paraId="24B9F4E6" w14:textId="77777777" w:rsidTr="00A33203">
        <w:trPr>
          <w:trHeight w:val="337"/>
        </w:trPr>
        <w:tc>
          <w:tcPr>
            <w:tcW w:w="1995" w:type="dxa"/>
            <w:vMerge/>
          </w:tcPr>
          <w:p w14:paraId="49A01C13" w14:textId="77777777" w:rsidR="009E33AB" w:rsidRPr="001D1E14" w:rsidRDefault="009E33AB" w:rsidP="00A33203">
            <w:pPr>
              <w:jc w:val="both"/>
              <w:rPr>
                <w:rFonts w:ascii="Times New Roman" w:hAnsi="Times New Roman" w:cs="Times New Roman"/>
                <w:b/>
                <w:sz w:val="20"/>
                <w:szCs w:val="20"/>
              </w:rPr>
            </w:pPr>
          </w:p>
        </w:tc>
        <w:tc>
          <w:tcPr>
            <w:tcW w:w="7072" w:type="dxa"/>
          </w:tcPr>
          <w:p w14:paraId="1E61DCCC"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0"/>
            </w:r>
          </w:p>
          <w:p w14:paraId="7F4D3B7C"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Projektu dati</w:t>
            </w:r>
            <w:r w:rsidR="00EB77A4">
              <w:rPr>
                <w:rFonts w:ascii="Times New Roman" w:hAnsi="Times New Roman" w:cs="Times New Roman"/>
                <w:sz w:val="20"/>
                <w:szCs w:val="20"/>
              </w:rPr>
              <w:t>.</w:t>
            </w:r>
          </w:p>
          <w:p w14:paraId="2B60340F" w14:textId="5A5BA64E"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48F6A4C9" w14:textId="77777777" w:rsidTr="00A33203">
        <w:trPr>
          <w:trHeight w:val="337"/>
        </w:trPr>
        <w:tc>
          <w:tcPr>
            <w:tcW w:w="1995" w:type="dxa"/>
            <w:vMerge/>
          </w:tcPr>
          <w:p w14:paraId="0CF4E00B" w14:textId="77777777" w:rsidR="009E33AB" w:rsidRPr="001D1E14" w:rsidRDefault="009E33AB" w:rsidP="00A33203">
            <w:pPr>
              <w:jc w:val="both"/>
              <w:rPr>
                <w:rFonts w:ascii="Times New Roman" w:hAnsi="Times New Roman" w:cs="Times New Roman"/>
                <w:b/>
                <w:sz w:val="20"/>
                <w:szCs w:val="20"/>
              </w:rPr>
            </w:pPr>
          </w:p>
        </w:tc>
        <w:tc>
          <w:tcPr>
            <w:tcW w:w="7072" w:type="dxa"/>
          </w:tcPr>
          <w:p w14:paraId="2943BA39"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539F672B" w14:textId="02EB48C3" w:rsidR="00E153D0" w:rsidRDefault="00E153D0" w:rsidP="00A33203">
            <w:pPr>
              <w:jc w:val="both"/>
              <w:rPr>
                <w:rFonts w:ascii="Times New Roman" w:hAnsi="Times New Roman" w:cs="Times New Roman"/>
                <w:sz w:val="20"/>
                <w:szCs w:val="20"/>
              </w:rPr>
            </w:pPr>
            <w:r w:rsidRPr="00E153D0">
              <w:rPr>
                <w:rFonts w:ascii="Times New Roman" w:hAnsi="Times New Roman" w:cs="Times New Roman"/>
                <w:sz w:val="20"/>
                <w:szCs w:val="20"/>
              </w:rPr>
              <w:t>Bāzes vērtība noteikta balstoties uz 2014.-2020.gada plānošanas perioda SAM 9.2.</w:t>
            </w:r>
            <w:r>
              <w:rPr>
                <w:rFonts w:ascii="Times New Roman" w:hAnsi="Times New Roman" w:cs="Times New Roman"/>
                <w:sz w:val="20"/>
                <w:szCs w:val="20"/>
              </w:rPr>
              <w:t>5</w:t>
            </w:r>
            <w:r w:rsidRPr="00E153D0">
              <w:rPr>
                <w:rFonts w:ascii="Times New Roman" w:hAnsi="Times New Roman" w:cs="Times New Roman"/>
                <w:sz w:val="20"/>
                <w:szCs w:val="20"/>
              </w:rPr>
              <w:t>.projekta datiem par 2021.gadu (KPVIS r.9.2.</w:t>
            </w:r>
            <w:r>
              <w:rPr>
                <w:rFonts w:ascii="Times New Roman" w:hAnsi="Times New Roman" w:cs="Times New Roman"/>
                <w:sz w:val="20"/>
                <w:szCs w:val="20"/>
              </w:rPr>
              <w:t>5</w:t>
            </w:r>
            <w:r w:rsidRPr="00E153D0">
              <w:rPr>
                <w:rFonts w:ascii="Times New Roman" w:hAnsi="Times New Roman" w:cs="Times New Roman"/>
                <w:sz w:val="20"/>
                <w:szCs w:val="20"/>
              </w:rPr>
              <w:t xml:space="preserve">.a vērtība uz 2021.gadu ir </w:t>
            </w:r>
            <w:r>
              <w:rPr>
                <w:rFonts w:ascii="Times New Roman" w:hAnsi="Times New Roman" w:cs="Times New Roman"/>
                <w:sz w:val="20"/>
                <w:szCs w:val="20"/>
              </w:rPr>
              <w:t>585</w:t>
            </w:r>
            <w:r w:rsidRPr="00E153D0">
              <w:rPr>
                <w:rFonts w:ascii="Times New Roman" w:hAnsi="Times New Roman" w:cs="Times New Roman"/>
                <w:sz w:val="20"/>
                <w:szCs w:val="20"/>
              </w:rPr>
              <w:t xml:space="preserve"> personas).</w:t>
            </w:r>
          </w:p>
          <w:p w14:paraId="264BE756" w14:textId="30539EE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Mērķa vērtība noteikta ņemot vērā 2014.-2020.gada plānošanas perioda izmaksas uz vienu piesaistāmo personu (vidēji </w:t>
            </w:r>
            <w:r w:rsidR="00A97CF9">
              <w:rPr>
                <w:rFonts w:ascii="Times New Roman" w:hAnsi="Times New Roman" w:cs="Times New Roman"/>
                <w:sz w:val="20"/>
                <w:szCs w:val="20"/>
              </w:rPr>
              <w:t xml:space="preserve">9 </w:t>
            </w:r>
            <w:r w:rsidRPr="001D1E14">
              <w:rPr>
                <w:rFonts w:ascii="Times New Roman" w:hAnsi="Times New Roman" w:cs="Times New Roman"/>
                <w:sz w:val="20"/>
                <w:szCs w:val="20"/>
              </w:rPr>
              <w:t xml:space="preserve">7 00 EUR), ņemot vērā potenciālo algu pieaugumu. Tādējādi aprēķins tiks veikts, rēķinot </w:t>
            </w:r>
            <w:r w:rsidR="00BC1B29">
              <w:rPr>
                <w:rFonts w:ascii="Times New Roman" w:hAnsi="Times New Roman" w:cs="Times New Roman"/>
                <w:sz w:val="20"/>
                <w:szCs w:val="20"/>
              </w:rPr>
              <w:t>13 095</w:t>
            </w:r>
            <w:r w:rsidR="00BC1B29"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EUR uz personu x </w:t>
            </w:r>
            <w:r w:rsidR="00BC1B29">
              <w:rPr>
                <w:rFonts w:ascii="Times New Roman" w:hAnsi="Times New Roman" w:cs="Times New Roman"/>
                <w:sz w:val="20"/>
                <w:szCs w:val="20"/>
              </w:rPr>
              <w:t>45</w:t>
            </w:r>
            <w:r w:rsidR="003A44D9">
              <w:rPr>
                <w:rFonts w:ascii="Times New Roman" w:hAnsi="Times New Roman" w:cs="Times New Roman"/>
                <w:sz w:val="20"/>
                <w:szCs w:val="20"/>
              </w:rPr>
              <w:t>8</w:t>
            </w:r>
            <w:r w:rsidR="00BC1B29"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personas, kas veido atbalsta summu</w:t>
            </w:r>
            <w:r w:rsidR="003A44D9">
              <w:rPr>
                <w:rFonts w:ascii="Times New Roman" w:hAnsi="Times New Roman" w:cs="Times New Roman"/>
                <w:sz w:val="20"/>
                <w:szCs w:val="20"/>
              </w:rPr>
              <w:t xml:space="preserve"> kompensāciju izmaksām</w:t>
            </w:r>
            <w:r w:rsidRPr="001D1E14">
              <w:rPr>
                <w:rFonts w:ascii="Times New Roman" w:hAnsi="Times New Roman" w:cs="Times New Roman"/>
                <w:sz w:val="20"/>
                <w:szCs w:val="20"/>
              </w:rPr>
              <w:t xml:space="preserve"> 6</w:t>
            </w:r>
            <w:r w:rsidR="00FF493C">
              <w:rPr>
                <w:rFonts w:ascii="Times New Roman" w:hAnsi="Times New Roman" w:cs="Times New Roman"/>
                <w:sz w:val="20"/>
                <w:szCs w:val="20"/>
              </w:rPr>
              <w:t xml:space="preserve"> </w:t>
            </w:r>
            <w:r w:rsidRPr="001D1E14">
              <w:rPr>
                <w:rFonts w:ascii="Times New Roman" w:hAnsi="Times New Roman" w:cs="Times New Roman"/>
                <w:sz w:val="20"/>
                <w:szCs w:val="20"/>
              </w:rPr>
              <w:t>milj. EUR.</w:t>
            </w:r>
            <w:r w:rsidR="0017645A">
              <w:rPr>
                <w:rFonts w:ascii="Times New Roman" w:hAnsi="Times New Roman" w:cs="Times New Roman"/>
                <w:sz w:val="20"/>
                <w:szCs w:val="20"/>
              </w:rPr>
              <w:t>.</w:t>
            </w:r>
            <w:r w:rsidR="00BC1B29">
              <w:rPr>
                <w:rFonts w:ascii="Times New Roman" w:hAnsi="Times New Roman" w:cs="Times New Roman"/>
                <w:sz w:val="20"/>
                <w:szCs w:val="20"/>
              </w:rPr>
              <w:t xml:space="preserve"> </w:t>
            </w:r>
            <w:r w:rsidR="0017645A">
              <w:rPr>
                <w:rFonts w:ascii="Times New Roman" w:hAnsi="Times New Roman" w:cs="Times New Roman"/>
                <w:sz w:val="20"/>
                <w:szCs w:val="20"/>
              </w:rPr>
              <w:t>S</w:t>
            </w:r>
            <w:r w:rsidR="00BC1B29">
              <w:rPr>
                <w:rFonts w:ascii="Times New Roman" w:hAnsi="Times New Roman" w:cs="Times New Roman"/>
                <w:sz w:val="20"/>
                <w:szCs w:val="20"/>
              </w:rPr>
              <w:t xml:space="preserve">avukārt </w:t>
            </w:r>
            <w:r w:rsidR="0017645A">
              <w:rPr>
                <w:rFonts w:ascii="Times New Roman" w:hAnsi="Times New Roman" w:cs="Times New Roman"/>
                <w:sz w:val="20"/>
                <w:szCs w:val="20"/>
              </w:rPr>
              <w:t xml:space="preserve">starpību starp pieejamo finansējumu un kompensāciju summu </w:t>
            </w:r>
            <w:r w:rsidR="00BC1B29">
              <w:rPr>
                <w:rFonts w:ascii="Times New Roman" w:hAnsi="Times New Roman" w:cs="Times New Roman"/>
                <w:sz w:val="20"/>
                <w:szCs w:val="20"/>
              </w:rPr>
              <w:t xml:space="preserve">veido </w:t>
            </w:r>
            <w:r w:rsidR="003A44D9">
              <w:rPr>
                <w:rFonts w:ascii="Times New Roman" w:hAnsi="Times New Roman" w:cs="Times New Roman"/>
                <w:sz w:val="20"/>
                <w:szCs w:val="20"/>
              </w:rPr>
              <w:t xml:space="preserve">projekta vadības un īstenošanas </w:t>
            </w:r>
            <w:r w:rsidR="00BC1B29">
              <w:rPr>
                <w:rFonts w:ascii="Times New Roman" w:hAnsi="Times New Roman" w:cs="Times New Roman"/>
                <w:sz w:val="20"/>
                <w:szCs w:val="20"/>
              </w:rPr>
              <w:t xml:space="preserve">personāla izmaksas </w:t>
            </w:r>
            <w:r w:rsidR="0017645A">
              <w:rPr>
                <w:rFonts w:ascii="Times New Roman" w:hAnsi="Times New Roman" w:cs="Times New Roman"/>
                <w:sz w:val="20"/>
                <w:szCs w:val="20"/>
              </w:rPr>
              <w:t xml:space="preserve">indikatīvi </w:t>
            </w:r>
            <w:r w:rsidR="00BC1B29">
              <w:rPr>
                <w:rFonts w:ascii="Times New Roman" w:hAnsi="Times New Roman" w:cs="Times New Roman"/>
                <w:sz w:val="20"/>
                <w:szCs w:val="20"/>
              </w:rPr>
              <w:t>10% apmērā un netiešās izmaksas no personāla izmaksām 15% apmērā</w:t>
            </w:r>
            <w:r w:rsidR="003A44D9">
              <w:rPr>
                <w:rFonts w:ascii="Times New Roman" w:hAnsi="Times New Roman" w:cs="Times New Roman"/>
                <w:sz w:val="20"/>
                <w:szCs w:val="20"/>
              </w:rPr>
              <w:t>.</w:t>
            </w:r>
          </w:p>
        </w:tc>
      </w:tr>
      <w:tr w:rsidR="00085D62" w:rsidRPr="001D1E14" w14:paraId="50CEF69B" w14:textId="77777777" w:rsidTr="00A33203">
        <w:trPr>
          <w:trHeight w:val="337"/>
        </w:trPr>
        <w:tc>
          <w:tcPr>
            <w:tcW w:w="1995" w:type="dxa"/>
            <w:vMerge/>
          </w:tcPr>
          <w:p w14:paraId="391C84FE" w14:textId="77777777" w:rsidR="009E33AB" w:rsidRPr="001D1E14" w:rsidRDefault="009E33AB" w:rsidP="00A33203">
            <w:pPr>
              <w:jc w:val="both"/>
              <w:rPr>
                <w:rFonts w:ascii="Times New Roman" w:hAnsi="Times New Roman" w:cs="Times New Roman"/>
                <w:b/>
                <w:sz w:val="20"/>
                <w:szCs w:val="20"/>
              </w:rPr>
            </w:pPr>
          </w:p>
        </w:tc>
        <w:tc>
          <w:tcPr>
            <w:tcW w:w="7072" w:type="dxa"/>
          </w:tcPr>
          <w:p w14:paraId="1626D32D"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A802316" w14:textId="5CEE12F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.SAM plānots atbalsts ārstniecības personām, lai uzlabotu pieejamību veselības aprūpes pakalpojumiem un stiprinātu sistēmas efektivitāti, līdz ar to plānots izmaksāt kompensācijas ārstniecības personām, lai tās piesaistītu valsts apmaksātu veselības aprūpes pakalpojumu sniegšanai reģionos un iestādēs, kur tas visvairāk nepieciešams, ņemot vērā esošo pakalpojumu pieejamību.</w:t>
            </w:r>
          </w:p>
        </w:tc>
      </w:tr>
      <w:tr w:rsidR="00085D62" w:rsidRPr="001D1E14" w14:paraId="3951B287" w14:textId="77777777" w:rsidTr="00A33203">
        <w:trPr>
          <w:trHeight w:val="337"/>
        </w:trPr>
        <w:tc>
          <w:tcPr>
            <w:tcW w:w="1995" w:type="dxa"/>
            <w:vMerge/>
          </w:tcPr>
          <w:p w14:paraId="2ED77C90" w14:textId="77777777" w:rsidR="009E33AB" w:rsidRPr="001D1E14" w:rsidRDefault="009E33AB" w:rsidP="00A33203">
            <w:pPr>
              <w:jc w:val="both"/>
              <w:rPr>
                <w:rFonts w:ascii="Times New Roman" w:hAnsi="Times New Roman" w:cs="Times New Roman"/>
                <w:b/>
                <w:sz w:val="20"/>
                <w:szCs w:val="20"/>
              </w:rPr>
            </w:pPr>
          </w:p>
        </w:tc>
        <w:tc>
          <w:tcPr>
            <w:tcW w:w="7072" w:type="dxa"/>
          </w:tcPr>
          <w:p w14:paraId="1BD27B81"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74D8B982" w14:textId="28EE717C" w:rsidR="009E33AB" w:rsidRPr="001D1E14" w:rsidRDefault="009E33AB" w:rsidP="00A33203">
            <w:pPr>
              <w:ind w:left="22"/>
              <w:jc w:val="both"/>
              <w:rPr>
                <w:rFonts w:ascii="Times New Roman" w:hAnsi="Times New Roman" w:cs="Times New Roman"/>
                <w:sz w:val="20"/>
                <w:szCs w:val="20"/>
              </w:rPr>
            </w:pPr>
            <w:r w:rsidRPr="001D1E14">
              <w:rPr>
                <w:rFonts w:ascii="Times New Roman" w:hAnsi="Times New Roman" w:cs="Times New Roman"/>
                <w:sz w:val="20"/>
                <w:szCs w:val="20"/>
              </w:rPr>
              <w:t xml:space="preserve">Ņemot, vērā, ka izmaksājamo kompensāciju apmērs ir atkarīgs no valstī noteiktā ārstniecības personu atalgojuma, atkarībā no attiecīgajām izmaiņām var mainīties arī sasniedzamā mērķa vērtība. Lai mazinātu identificēto risku, uz </w:t>
            </w:r>
            <w:r w:rsidR="003A44D9" w:rsidRPr="001D1E14">
              <w:rPr>
                <w:rFonts w:ascii="Times New Roman" w:hAnsi="Times New Roman" w:cs="Times New Roman"/>
                <w:sz w:val="20"/>
                <w:szCs w:val="20"/>
              </w:rPr>
              <w:t>202</w:t>
            </w:r>
            <w:r w:rsidR="003A44D9">
              <w:rPr>
                <w:rFonts w:ascii="Times New Roman" w:hAnsi="Times New Roman" w:cs="Times New Roman"/>
                <w:sz w:val="20"/>
                <w:szCs w:val="20"/>
              </w:rPr>
              <w:t>1</w:t>
            </w:r>
            <w:r w:rsidRPr="001D1E14">
              <w:rPr>
                <w:rFonts w:ascii="Times New Roman" w:hAnsi="Times New Roman" w:cs="Times New Roman"/>
                <w:sz w:val="20"/>
                <w:szCs w:val="20"/>
              </w:rPr>
              <w:t xml:space="preserve">.gadu aktuālajām piesaistes izmaksām ir pieskaitīts </w:t>
            </w:r>
            <w:r w:rsidR="003A44D9" w:rsidRPr="001D1E14">
              <w:rPr>
                <w:rFonts w:ascii="Times New Roman" w:hAnsi="Times New Roman" w:cs="Times New Roman"/>
                <w:sz w:val="20"/>
                <w:szCs w:val="20"/>
              </w:rPr>
              <w:t>3</w:t>
            </w:r>
            <w:r w:rsidR="003A44D9">
              <w:rPr>
                <w:rFonts w:ascii="Times New Roman" w:hAnsi="Times New Roman" w:cs="Times New Roman"/>
                <w:sz w:val="20"/>
                <w:szCs w:val="20"/>
              </w:rPr>
              <w:t>5</w:t>
            </w:r>
            <w:r w:rsidRPr="001D1E14">
              <w:rPr>
                <w:rFonts w:ascii="Times New Roman" w:hAnsi="Times New Roman" w:cs="Times New Roman"/>
                <w:sz w:val="20"/>
                <w:szCs w:val="20"/>
              </w:rPr>
              <w:t xml:space="preserve">% izmaksu pieaugums. Kā arī, ja projekta īstenošanas laikā faktiskais kompensācijas pieaugums pārsniegs plānoto </w:t>
            </w:r>
            <w:r w:rsidR="003A44D9" w:rsidRPr="001D1E14">
              <w:rPr>
                <w:rFonts w:ascii="Times New Roman" w:hAnsi="Times New Roman" w:cs="Times New Roman"/>
                <w:sz w:val="20"/>
                <w:szCs w:val="20"/>
              </w:rPr>
              <w:t>3</w:t>
            </w:r>
            <w:r w:rsidR="003A44D9">
              <w:rPr>
                <w:rFonts w:ascii="Times New Roman" w:hAnsi="Times New Roman" w:cs="Times New Roman"/>
                <w:sz w:val="20"/>
                <w:szCs w:val="20"/>
              </w:rPr>
              <w:t>5</w:t>
            </w:r>
            <w:r w:rsidRPr="001D1E14">
              <w:rPr>
                <w:rFonts w:ascii="Times New Roman" w:hAnsi="Times New Roman" w:cs="Times New Roman"/>
                <w:sz w:val="20"/>
                <w:szCs w:val="20"/>
              </w:rPr>
              <w:t xml:space="preserve">% pieauguma rezervi, </w:t>
            </w:r>
            <w:r w:rsidR="003A44D9">
              <w:rPr>
                <w:rFonts w:ascii="Times New Roman" w:hAnsi="Times New Roman" w:cs="Times New Roman"/>
                <w:sz w:val="20"/>
                <w:szCs w:val="20"/>
              </w:rPr>
              <w:t xml:space="preserve">tiks izvērtēta </w:t>
            </w:r>
            <w:r w:rsidRPr="001D1E14">
              <w:rPr>
                <w:rFonts w:ascii="Times New Roman" w:hAnsi="Times New Roman" w:cs="Times New Roman"/>
                <w:sz w:val="20"/>
                <w:szCs w:val="20"/>
              </w:rPr>
              <w:t xml:space="preserve">kompensācijas </w:t>
            </w:r>
            <w:r w:rsidR="003A44D9" w:rsidRPr="001D1E14">
              <w:rPr>
                <w:rFonts w:ascii="Times New Roman" w:hAnsi="Times New Roman" w:cs="Times New Roman"/>
                <w:sz w:val="20"/>
                <w:szCs w:val="20"/>
              </w:rPr>
              <w:t>apmēr</w:t>
            </w:r>
            <w:r w:rsidR="003A44D9">
              <w:rPr>
                <w:rFonts w:ascii="Times New Roman" w:hAnsi="Times New Roman" w:cs="Times New Roman"/>
                <w:sz w:val="20"/>
                <w:szCs w:val="20"/>
              </w:rPr>
              <w:t xml:space="preserve">a </w:t>
            </w:r>
            <w:r w:rsidRPr="001D1E14">
              <w:rPr>
                <w:rFonts w:ascii="Times New Roman" w:hAnsi="Times New Roman" w:cs="Times New Roman"/>
                <w:sz w:val="20"/>
                <w:szCs w:val="20"/>
              </w:rPr>
              <w:t xml:space="preserve"> </w:t>
            </w:r>
            <w:r w:rsidR="003A44D9" w:rsidRPr="001D1E14">
              <w:rPr>
                <w:rFonts w:ascii="Times New Roman" w:hAnsi="Times New Roman" w:cs="Times New Roman"/>
                <w:sz w:val="20"/>
                <w:szCs w:val="20"/>
              </w:rPr>
              <w:t>fiksē</w:t>
            </w:r>
            <w:r w:rsidR="003A44D9">
              <w:rPr>
                <w:rFonts w:ascii="Times New Roman" w:hAnsi="Times New Roman" w:cs="Times New Roman"/>
                <w:sz w:val="20"/>
                <w:szCs w:val="20"/>
              </w:rPr>
              <w:t>šanas</w:t>
            </w:r>
            <w:r w:rsidR="00D65CAD">
              <w:rPr>
                <w:rFonts w:ascii="Times New Roman" w:hAnsi="Times New Roman" w:cs="Times New Roman"/>
                <w:sz w:val="20"/>
                <w:szCs w:val="20"/>
              </w:rPr>
              <w:t xml:space="preserve"> nepieciešamība</w:t>
            </w:r>
            <w:r w:rsidRPr="001D1E14">
              <w:rPr>
                <w:rFonts w:ascii="Times New Roman" w:hAnsi="Times New Roman" w:cs="Times New Roman"/>
                <w:sz w:val="20"/>
                <w:szCs w:val="20"/>
              </w:rPr>
              <w:t>, piesaistot to nemainīgam tā brīža valstī noteiktā ārstniecības personu atalgojuma līmenim,   attiecīgi novēršot papildus risku  rezultāta rādītāju nesasniegšanai.</w:t>
            </w:r>
          </w:p>
        </w:tc>
      </w:tr>
      <w:tr w:rsidR="009E33AB" w:rsidRPr="001D1E14" w14:paraId="1BA5791D" w14:textId="77777777" w:rsidTr="00A33203">
        <w:trPr>
          <w:trHeight w:val="1241"/>
        </w:trPr>
        <w:tc>
          <w:tcPr>
            <w:tcW w:w="1995" w:type="dxa"/>
          </w:tcPr>
          <w:p w14:paraId="0E3ABA17"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tc>
        <w:tc>
          <w:tcPr>
            <w:tcW w:w="7072" w:type="dxa"/>
          </w:tcPr>
          <w:p w14:paraId="7E01BE0C" w14:textId="345A9AD2"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kurai sniegts ESF</w:t>
            </w:r>
            <w:r w:rsidR="009C1B5E"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 atbalsts (atbalstāmā persona iekļaujama sasniegtajos rādītājos pēc dalības uzsākšanas atbalsta pasākumā, t.i. līguma noslēgšanas par atbalsta saņemšanu projekta ietvaros, </w:t>
            </w:r>
            <w:r w:rsidRPr="001D1E14">
              <w:rPr>
                <w:rFonts w:ascii="Times New Roman" w:hAnsi="Times New Roman" w:cs="Times New Roman"/>
                <w:bCs/>
                <w:sz w:val="20"/>
                <w:szCs w:val="20"/>
              </w:rPr>
              <w:t>pamatojoties uz veikto maksājumu atbalstāmajai personai (MP iekļautā informācija))</w:t>
            </w:r>
            <w:r w:rsidRPr="001D1E14">
              <w:rPr>
                <w:rFonts w:ascii="Times New Roman" w:hAnsi="Times New Roman" w:cs="Times New Roman"/>
                <w:sz w:val="20"/>
                <w:szCs w:val="20"/>
              </w:rPr>
              <w:t>.</w:t>
            </w:r>
          </w:p>
          <w:p w14:paraId="23E4CD52" w14:textId="15B8FCD0"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w:t>
            </w:r>
            <w:r w:rsidR="002A2037">
              <w:rPr>
                <w:rFonts w:ascii="Times New Roman" w:hAnsi="Times New Roman" w:cs="Times New Roman"/>
                <w:sz w:val="20"/>
                <w:szCs w:val="20"/>
              </w:rPr>
              <w:t>4.1.2.</w:t>
            </w:r>
            <w:ins w:id="15" w:author="Edijs Kirsanovs" w:date="2022-12-07T11:23:00Z">
              <w:r w:rsidR="002866D0">
                <w:rPr>
                  <w:rFonts w:ascii="Times New Roman" w:hAnsi="Times New Roman" w:cs="Times New Roman"/>
                  <w:sz w:val="20"/>
                  <w:szCs w:val="20"/>
                </w:rPr>
                <w:t>5</w:t>
              </w:r>
            </w:ins>
            <w:del w:id="16" w:author="Edijs Kirsanovs" w:date="2022-12-07T11:23:00Z">
              <w:r w:rsidR="002A2037" w:rsidDel="002866D0">
                <w:rPr>
                  <w:rFonts w:ascii="Times New Roman" w:hAnsi="Times New Roman" w:cs="Times New Roman"/>
                  <w:sz w:val="20"/>
                  <w:szCs w:val="20"/>
                </w:rPr>
                <w:delText>6</w:delText>
              </w:r>
            </w:del>
            <w:r w:rsidR="002A2037">
              <w:rPr>
                <w:rFonts w:ascii="Times New Roman" w:hAnsi="Times New Roman" w:cs="Times New Roman"/>
                <w:sz w:val="20"/>
                <w:szCs w:val="20"/>
              </w:rPr>
              <w:t xml:space="preserve">.pasākuma </w:t>
            </w:r>
            <w:r w:rsidR="009548FE">
              <w:rPr>
                <w:rFonts w:ascii="Times New Roman" w:hAnsi="Times New Roman" w:cs="Times New Roman"/>
                <w:sz w:val="20"/>
                <w:szCs w:val="20"/>
              </w:rPr>
              <w:t>“</w:t>
            </w:r>
            <w:r w:rsidR="009548FE" w:rsidRPr="009548FE">
              <w:rPr>
                <w:rFonts w:ascii="Times New Roman" w:hAnsi="Times New Roman" w:cs="Times New Roman"/>
                <w:sz w:val="20"/>
                <w:szCs w:val="20"/>
              </w:rPr>
              <w:t>Piesaistīt un noturēt ārstniecības personas darbam valsts apmaksāto veselības aprūpes pakalpojumu sektorā, īpaši stacionāros</w:t>
            </w:r>
            <w:r w:rsidR="009548FE">
              <w:rPr>
                <w:rFonts w:ascii="Times New Roman" w:hAnsi="Times New Roman" w:cs="Times New Roman"/>
                <w:sz w:val="20"/>
                <w:szCs w:val="20"/>
              </w:rPr>
              <w:t xml:space="preserve">” </w:t>
            </w:r>
            <w:r w:rsidR="002A2037">
              <w:rPr>
                <w:rFonts w:ascii="Times New Roman" w:hAnsi="Times New Roman" w:cs="Times New Roman"/>
                <w:sz w:val="20"/>
                <w:szCs w:val="20"/>
              </w:rPr>
              <w:t xml:space="preserve">ietvaros </w:t>
            </w:r>
            <w:r w:rsidRPr="001D1E14">
              <w:rPr>
                <w:rFonts w:ascii="Times New Roman" w:hAnsi="Times New Roman" w:cs="Times New Roman"/>
                <w:sz w:val="20"/>
                <w:szCs w:val="20"/>
              </w:rPr>
              <w:t xml:space="preserve">– 6 </w:t>
            </w:r>
            <w:del w:id="17" w:author="Edijs Kirsanovs" w:date="2022-12-07T11:23:00Z">
              <w:r w:rsidR="003A44D9" w:rsidDel="002866D0">
                <w:rPr>
                  <w:rFonts w:ascii="Times New Roman" w:hAnsi="Times New Roman" w:cs="Times New Roman"/>
                  <w:sz w:val="20"/>
                  <w:szCs w:val="20"/>
                </w:rPr>
                <w:delText xml:space="preserve">700 </w:delText>
              </w:r>
            </w:del>
            <w:ins w:id="18" w:author="Edijs Kirsanovs" w:date="2022-12-07T11:23:00Z">
              <w:r w:rsidR="002866D0">
                <w:rPr>
                  <w:rFonts w:ascii="Times New Roman" w:hAnsi="Times New Roman" w:cs="Times New Roman"/>
                  <w:sz w:val="20"/>
                  <w:szCs w:val="20"/>
                </w:rPr>
                <w:t>690</w:t>
              </w:r>
              <w:r w:rsidR="002866D0">
                <w:rPr>
                  <w:rFonts w:ascii="Times New Roman" w:hAnsi="Times New Roman" w:cs="Times New Roman"/>
                  <w:sz w:val="20"/>
                  <w:szCs w:val="20"/>
                </w:rPr>
                <w:t xml:space="preserve"> </w:t>
              </w:r>
              <w:r w:rsidR="002866D0">
                <w:rPr>
                  <w:rFonts w:ascii="Times New Roman" w:hAnsi="Times New Roman" w:cs="Times New Roman"/>
                  <w:sz w:val="20"/>
                  <w:szCs w:val="20"/>
                </w:rPr>
                <w:t>3</w:t>
              </w:r>
            </w:ins>
            <w:del w:id="19" w:author="Edijs Kirsanovs" w:date="2022-12-07T11:23:00Z">
              <w:r w:rsidR="003A44D9" w:rsidDel="002866D0">
                <w:rPr>
                  <w:rFonts w:ascii="Times New Roman" w:hAnsi="Times New Roman" w:cs="Times New Roman"/>
                  <w:sz w:val="20"/>
                  <w:szCs w:val="20"/>
                </w:rPr>
                <w:delText>0</w:delText>
              </w:r>
            </w:del>
            <w:r w:rsidR="003A44D9">
              <w:rPr>
                <w:rFonts w:ascii="Times New Roman" w:hAnsi="Times New Roman" w:cs="Times New Roman"/>
                <w:sz w:val="20"/>
                <w:szCs w:val="20"/>
              </w:rPr>
              <w:t>00</w:t>
            </w:r>
            <w:r w:rsidRPr="001D1E14">
              <w:rPr>
                <w:rFonts w:ascii="Times New Roman" w:hAnsi="Times New Roman" w:cs="Times New Roman"/>
                <w:sz w:val="20"/>
                <w:szCs w:val="20"/>
              </w:rPr>
              <w:t xml:space="preserve"> EUR.</w:t>
            </w:r>
          </w:p>
        </w:tc>
      </w:tr>
    </w:tbl>
    <w:p w14:paraId="36241B76" w14:textId="77777777" w:rsidR="009E33AB" w:rsidRPr="001D1E14" w:rsidRDefault="009E33AB" w:rsidP="009E33AB">
      <w:pPr>
        <w:spacing w:after="0" w:line="240" w:lineRule="auto"/>
        <w:rPr>
          <w:rFonts w:ascii="Times New Roman" w:hAnsi="Times New Roman" w:cs="Times New Roman"/>
        </w:rPr>
      </w:pPr>
    </w:p>
    <w:p w14:paraId="5D7B2FC3" w14:textId="3302D4B4" w:rsidR="00A55303" w:rsidRPr="001D1E14" w:rsidRDefault="00A55303" w:rsidP="00F14380">
      <w:pPr>
        <w:spacing w:after="0" w:line="240" w:lineRule="auto"/>
        <w:jc w:val="center"/>
        <w:rPr>
          <w:rFonts w:ascii="Times New Roman" w:hAnsi="Times New Roman" w:cs="Times New Roman"/>
        </w:rPr>
      </w:pPr>
    </w:p>
    <w:p w14:paraId="0EA6D2AA" w14:textId="77777777" w:rsidR="009E33AB" w:rsidRPr="001D1E14" w:rsidRDefault="009E33AB" w:rsidP="00F14380">
      <w:pPr>
        <w:spacing w:after="0" w:line="240" w:lineRule="auto"/>
        <w:jc w:val="center"/>
        <w:rPr>
          <w:rFonts w:ascii="Times New Roman" w:hAnsi="Times New Roman" w:cs="Times New Roman"/>
        </w:rPr>
      </w:pPr>
    </w:p>
    <w:p w14:paraId="7DF51A64" w14:textId="77777777" w:rsidR="00754D46" w:rsidRPr="001D1E14" w:rsidRDefault="00754D46" w:rsidP="00F14380">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7DB94312" w14:textId="77777777" w:rsidTr="00234A73">
        <w:tc>
          <w:tcPr>
            <w:tcW w:w="1995" w:type="dxa"/>
          </w:tcPr>
          <w:p w14:paraId="2413D57C" w14:textId="77777777" w:rsidR="009D1FBF"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27F1AE52" w14:textId="29D6B67E" w:rsidR="009D1FBF" w:rsidRPr="001D1E14" w:rsidRDefault="00DA5ADF" w:rsidP="00F14380">
            <w:pPr>
              <w:rPr>
                <w:rFonts w:ascii="Times New Roman" w:hAnsi="Times New Roman" w:cs="Times New Roman"/>
                <w:b/>
                <w:sz w:val="20"/>
                <w:szCs w:val="20"/>
              </w:rPr>
            </w:pPr>
            <w:r w:rsidRPr="001D1E14">
              <w:rPr>
                <w:rFonts w:ascii="Times New Roman" w:hAnsi="Times New Roman" w:cs="Times New Roman"/>
                <w:b/>
                <w:sz w:val="20"/>
                <w:szCs w:val="20"/>
              </w:rPr>
              <w:t>EECO18</w:t>
            </w:r>
          </w:p>
        </w:tc>
      </w:tr>
      <w:tr w:rsidR="00085D62" w:rsidRPr="001D1E14" w14:paraId="23CD5696" w14:textId="77777777" w:rsidTr="00234A73">
        <w:tc>
          <w:tcPr>
            <w:tcW w:w="1995" w:type="dxa"/>
          </w:tcPr>
          <w:p w14:paraId="474F0E16" w14:textId="33368FAF"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3EDC4845" w14:textId="3DF826F6" w:rsidR="009440AB" w:rsidRPr="001D1E14" w:rsidRDefault="002A14DC" w:rsidP="00F14380">
            <w:pPr>
              <w:rPr>
                <w:rFonts w:ascii="Times New Roman" w:hAnsi="Times New Roman" w:cs="Times New Roman"/>
                <w:iCs/>
                <w:sz w:val="20"/>
                <w:szCs w:val="20"/>
              </w:rPr>
            </w:pPr>
            <w:r w:rsidRPr="001D1E14">
              <w:rPr>
                <w:rFonts w:ascii="Times New Roman" w:hAnsi="Times New Roman" w:cs="Times New Roman"/>
                <w:iCs/>
                <w:sz w:val="20"/>
                <w:szCs w:val="20"/>
              </w:rPr>
              <w:t xml:space="preserve">Nacionāla, reģionāla vai vietēja mēroga valsts administrācijas vai sabiedrisko pakalpojumu </w:t>
            </w:r>
            <w:r w:rsidR="00A53BD2" w:rsidRPr="001D1E14">
              <w:rPr>
                <w:rFonts w:ascii="Times New Roman" w:hAnsi="Times New Roman" w:cs="Times New Roman"/>
                <w:iCs/>
                <w:sz w:val="20"/>
                <w:szCs w:val="20"/>
              </w:rPr>
              <w:t>iestāžu un pakalpojumu skaits</w:t>
            </w:r>
            <w:r w:rsidRPr="001D1E14">
              <w:rPr>
                <w:rFonts w:ascii="Times New Roman" w:hAnsi="Times New Roman" w:cs="Times New Roman"/>
                <w:iCs/>
                <w:sz w:val="20"/>
                <w:szCs w:val="20"/>
              </w:rPr>
              <w:t>, kas saņēmušas atbalstu</w:t>
            </w:r>
          </w:p>
        </w:tc>
      </w:tr>
      <w:tr w:rsidR="00085D62" w:rsidRPr="001D1E14" w14:paraId="670641C4" w14:textId="77777777" w:rsidTr="00234A73">
        <w:tc>
          <w:tcPr>
            <w:tcW w:w="1995" w:type="dxa"/>
          </w:tcPr>
          <w:p w14:paraId="4712AD12" w14:textId="6E3E58CA" w:rsidR="0082425C" w:rsidRPr="001D1E14" w:rsidRDefault="0082425C"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01DF0F0A" w14:textId="67918307"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(Eurostat definīcija).</w:t>
            </w:r>
          </w:p>
          <w:p w14:paraId="6550A4E8" w14:textId="0FE4B618"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 xml:space="preserve">Sabiedriskie pakalpojumi attiecas uz jebkuru publisku vai privātu struktūru, kas sniedz pakalpojumus sabiedrībai. Šīs definīcijas privātais elements ir būtisks gadījumos, kad </w:t>
            </w:r>
            <w:r w:rsidRPr="001D1E14">
              <w:rPr>
                <w:rFonts w:ascii="Times New Roman" w:hAnsi="Times New Roman" w:cs="Times New Roman"/>
                <w:iCs/>
                <w:sz w:val="20"/>
                <w:szCs w:val="20"/>
              </w:rPr>
              <w:lastRenderedPageBreak/>
              <w:t>dažus pakalpojumus valsts sniedz lieliem privātiem vai daļēji privātiem pakalpojumu sniedzējiem, t.i., privātām struktūrām ar publisku funkciju.</w:t>
            </w:r>
          </w:p>
          <w:p w14:paraId="328658B7" w14:textId="49D5315D" w:rsidR="0082425C" w:rsidRPr="001D1E14" w:rsidRDefault="0082425C" w:rsidP="00F14380">
            <w:pPr>
              <w:jc w:val="both"/>
              <w:rPr>
                <w:rFonts w:ascii="Times New Roman" w:hAnsi="Times New Roman" w:cs="Times New Roman"/>
                <w:iCs/>
                <w:sz w:val="20"/>
                <w:szCs w:val="20"/>
              </w:rPr>
            </w:pPr>
            <w:r w:rsidRPr="001D1E14">
              <w:rPr>
                <w:rFonts w:ascii="Times New Roman" w:hAnsi="Times New Roman" w:cs="Times New Roman"/>
                <w:iCs/>
                <w:sz w:val="20"/>
                <w:szCs w:val="20"/>
              </w:rPr>
              <w:t>Avots: Eurostat, NACE 2. red. Ekonomisko darbību statistiskā klasifikācija Eiropas Kopienā, 2008. gads (286. lpp.).</w:t>
            </w:r>
            <w:r w:rsidR="005B2906" w:rsidRPr="001D1E14">
              <w:rPr>
                <w:rStyle w:val="FootnoteReference"/>
                <w:rFonts w:ascii="Times New Roman" w:eastAsia="Times New Roman" w:hAnsi="Times New Roman" w:cs="Times New Roman"/>
                <w:sz w:val="20"/>
                <w:szCs w:val="20"/>
              </w:rPr>
              <w:footnoteReference w:id="11"/>
            </w:r>
          </w:p>
        </w:tc>
      </w:tr>
      <w:tr w:rsidR="00085D62" w:rsidRPr="001D1E14" w14:paraId="379F81D9" w14:textId="77777777" w:rsidTr="00234A73">
        <w:tc>
          <w:tcPr>
            <w:tcW w:w="1995" w:type="dxa"/>
          </w:tcPr>
          <w:p w14:paraId="177F71F7" w14:textId="618834F2" w:rsidR="00234A73"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lastRenderedPageBreak/>
              <w:t>Rādītāja veids</w:t>
            </w:r>
            <w:r w:rsidRPr="001D1E14">
              <w:rPr>
                <w:rFonts w:ascii="Times New Roman" w:hAnsi="Times New Roman" w:cs="Times New Roman"/>
                <w:sz w:val="20"/>
                <w:szCs w:val="20"/>
              </w:rPr>
              <w:t xml:space="preserve"> </w:t>
            </w:r>
          </w:p>
        </w:tc>
        <w:tc>
          <w:tcPr>
            <w:tcW w:w="7072" w:type="dxa"/>
          </w:tcPr>
          <w:p w14:paraId="0F43D06C" w14:textId="0BB6B235" w:rsidR="009440AB" w:rsidRPr="001D1E14" w:rsidRDefault="00BD270F" w:rsidP="00F14380">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2C21F231" w14:textId="77777777" w:rsidTr="00234A73">
        <w:tc>
          <w:tcPr>
            <w:tcW w:w="1995" w:type="dxa"/>
          </w:tcPr>
          <w:p w14:paraId="7D4527A9" w14:textId="03E87696"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610F89AF" w14:textId="1C122E55" w:rsidR="009440AB" w:rsidRPr="001D1E14" w:rsidRDefault="002A14DC" w:rsidP="00F14380">
            <w:pPr>
              <w:rPr>
                <w:rFonts w:ascii="Times New Roman" w:hAnsi="Times New Roman" w:cs="Times New Roman"/>
                <w:sz w:val="20"/>
                <w:szCs w:val="20"/>
              </w:rPr>
            </w:pPr>
            <w:r w:rsidRPr="001D1E14">
              <w:rPr>
                <w:rFonts w:ascii="Times New Roman" w:hAnsi="Times New Roman" w:cs="Times New Roman"/>
                <w:sz w:val="20"/>
                <w:szCs w:val="20"/>
              </w:rPr>
              <w:t>Iestādes</w:t>
            </w:r>
          </w:p>
        </w:tc>
      </w:tr>
      <w:tr w:rsidR="00085D62" w:rsidRPr="001D1E14" w14:paraId="69D30B6B" w14:textId="77777777" w:rsidTr="00234A73">
        <w:tc>
          <w:tcPr>
            <w:tcW w:w="1995" w:type="dxa"/>
          </w:tcPr>
          <w:p w14:paraId="2D54FFB1" w14:textId="19696D38" w:rsidR="00234A73" w:rsidRPr="001D1E14" w:rsidRDefault="009D1FBF" w:rsidP="00F14380">
            <w:pPr>
              <w:jc w:val="both"/>
              <w:rPr>
                <w:rFonts w:ascii="Times New Roman" w:hAnsi="Times New Roman" w:cs="Times New Roman"/>
                <w:b/>
                <w:sz w:val="20"/>
                <w:szCs w:val="20"/>
              </w:rPr>
            </w:pPr>
            <w:r w:rsidRPr="001D1E14">
              <w:rPr>
                <w:rFonts w:ascii="Times New Roman" w:hAnsi="Times New Roman" w:cs="Times New Roman"/>
                <w:b/>
                <w:sz w:val="20"/>
                <w:szCs w:val="20"/>
              </w:rPr>
              <w:t>Bāzes</w:t>
            </w:r>
            <w:r w:rsidR="002B19F1" w:rsidRPr="001D1E14">
              <w:rPr>
                <w:rFonts w:ascii="Times New Roman" w:hAnsi="Times New Roman" w:cs="Times New Roman"/>
                <w:b/>
                <w:sz w:val="20"/>
                <w:szCs w:val="20"/>
              </w:rPr>
              <w:t xml:space="preserve"> (sākotnējā</w:t>
            </w:r>
            <w:r w:rsidR="001F5393" w:rsidRPr="001D1E14">
              <w:rPr>
                <w:rFonts w:ascii="Times New Roman" w:hAnsi="Times New Roman" w:cs="Times New Roman"/>
                <w:b/>
                <w:sz w:val="20"/>
                <w:szCs w:val="20"/>
              </w:rPr>
              <w:t>s</w:t>
            </w:r>
            <w:r w:rsidR="002B19F1" w:rsidRPr="001D1E14">
              <w:rPr>
                <w:rFonts w:ascii="Times New Roman" w:hAnsi="Times New Roman" w:cs="Times New Roman"/>
                <w:b/>
                <w:sz w:val="20"/>
                <w:szCs w:val="20"/>
              </w:rPr>
              <w:t>)</w:t>
            </w:r>
            <w:r w:rsidRPr="001D1E14">
              <w:rPr>
                <w:rFonts w:ascii="Times New Roman" w:hAnsi="Times New Roman" w:cs="Times New Roman"/>
                <w:b/>
                <w:sz w:val="20"/>
                <w:szCs w:val="20"/>
              </w:rPr>
              <w:t xml:space="preserve"> vērtības gads un bāzes vērtība</w:t>
            </w:r>
          </w:p>
        </w:tc>
        <w:tc>
          <w:tcPr>
            <w:tcW w:w="7072" w:type="dxa"/>
          </w:tcPr>
          <w:p w14:paraId="30E2047D" w14:textId="5B28D5FF" w:rsidR="009D1FBF" w:rsidRPr="001D1E14" w:rsidRDefault="00B303E1" w:rsidP="00F14380">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45EB7FBB" w14:textId="77777777" w:rsidTr="00234A73">
        <w:tc>
          <w:tcPr>
            <w:tcW w:w="1995" w:type="dxa"/>
          </w:tcPr>
          <w:p w14:paraId="606A0A2B" w14:textId="08F07756" w:rsidR="009D1FBF"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5F150EF4" w14:textId="3E2FCA52" w:rsidR="009D1FBF" w:rsidRPr="001D1E14" w:rsidRDefault="004A5DFE" w:rsidP="00F14380">
            <w:pPr>
              <w:rPr>
                <w:rFonts w:ascii="Times New Roman" w:hAnsi="Times New Roman" w:cs="Times New Roman"/>
                <w:sz w:val="20"/>
                <w:szCs w:val="20"/>
              </w:rPr>
            </w:pPr>
            <w:r w:rsidRPr="001D1E14">
              <w:rPr>
                <w:rFonts w:ascii="Times New Roman" w:hAnsi="Times New Roman" w:cs="Times New Roman"/>
                <w:sz w:val="20"/>
                <w:szCs w:val="20"/>
              </w:rPr>
              <w:t>47</w:t>
            </w:r>
          </w:p>
        </w:tc>
      </w:tr>
      <w:tr w:rsidR="00085D62" w:rsidRPr="001D1E14" w14:paraId="388CB40D" w14:textId="77777777" w:rsidTr="00234A73">
        <w:tc>
          <w:tcPr>
            <w:tcW w:w="1995" w:type="dxa"/>
          </w:tcPr>
          <w:p w14:paraId="769001A5" w14:textId="02AD7C81" w:rsidR="00234A73" w:rsidRPr="001D1E14" w:rsidRDefault="009D1FBF" w:rsidP="00F14380">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D9C198B" w14:textId="4A719331" w:rsidR="009D1FBF" w:rsidRPr="001D1E14" w:rsidRDefault="00D127F3" w:rsidP="00F14380">
            <w:pPr>
              <w:rPr>
                <w:rFonts w:ascii="Times New Roman" w:hAnsi="Times New Roman" w:cs="Times New Roman"/>
                <w:iCs/>
                <w:sz w:val="20"/>
                <w:szCs w:val="20"/>
              </w:rPr>
            </w:pPr>
            <w:r w:rsidRPr="001D1E14">
              <w:rPr>
                <w:rFonts w:ascii="Times New Roman" w:hAnsi="Times New Roman" w:cs="Times New Roman"/>
                <w:iCs/>
                <w:sz w:val="20"/>
                <w:szCs w:val="20"/>
              </w:rPr>
              <w:t>47</w:t>
            </w:r>
          </w:p>
        </w:tc>
      </w:tr>
      <w:tr w:rsidR="00085D62" w:rsidRPr="001D1E14" w14:paraId="58F0BCE3" w14:textId="77777777" w:rsidTr="00234A73">
        <w:tc>
          <w:tcPr>
            <w:tcW w:w="1995" w:type="dxa"/>
            <w:vMerge w:val="restart"/>
          </w:tcPr>
          <w:p w14:paraId="08E4264D" w14:textId="5F1E925A" w:rsidR="00A55303" w:rsidRPr="001D1E14" w:rsidRDefault="00A55303" w:rsidP="00F14380">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2"/>
            </w:r>
          </w:p>
          <w:p w14:paraId="339E07B4" w14:textId="361F2453" w:rsidR="00A55303" w:rsidRPr="001D1E14" w:rsidRDefault="00A55303" w:rsidP="00F14380">
            <w:pPr>
              <w:jc w:val="both"/>
              <w:rPr>
                <w:rFonts w:ascii="Times New Roman" w:hAnsi="Times New Roman" w:cs="Times New Roman"/>
                <w:sz w:val="20"/>
                <w:szCs w:val="20"/>
              </w:rPr>
            </w:pPr>
          </w:p>
        </w:tc>
        <w:tc>
          <w:tcPr>
            <w:tcW w:w="7072" w:type="dxa"/>
          </w:tcPr>
          <w:p w14:paraId="757F29DC" w14:textId="77777777" w:rsidR="00A75DD4" w:rsidRPr="001D1E14" w:rsidRDefault="00A55303" w:rsidP="00F14380">
            <w:pPr>
              <w:jc w:val="both"/>
              <w:rPr>
                <w:rFonts w:ascii="Times New Roman" w:hAnsi="Times New Roman" w:cs="Times New Roman"/>
                <w:b/>
                <w:iCs/>
                <w:sz w:val="20"/>
                <w:szCs w:val="20"/>
              </w:rPr>
            </w:pPr>
            <w:r w:rsidRPr="001D1E14">
              <w:rPr>
                <w:rFonts w:ascii="Times New Roman" w:hAnsi="Times New Roman" w:cs="Times New Roman"/>
                <w:b/>
                <w:iCs/>
                <w:sz w:val="20"/>
                <w:szCs w:val="20"/>
              </w:rPr>
              <w:t>Kritēriji rādītāju izvēlei</w:t>
            </w:r>
          </w:p>
          <w:p w14:paraId="3B2772F6" w14:textId="5BCE0B4E" w:rsidR="00A55303" w:rsidRPr="001D1E14" w:rsidRDefault="00A55303" w:rsidP="00F14380">
            <w:pPr>
              <w:jc w:val="both"/>
              <w:rPr>
                <w:rFonts w:ascii="Times New Roman" w:eastAsia="Calibri" w:hAnsi="Times New Roman" w:cs="Times New Roman"/>
                <w:sz w:val="20"/>
                <w:szCs w:val="20"/>
                <w:lang w:eastAsia="lv-LV"/>
              </w:rPr>
            </w:pPr>
            <w:r w:rsidRPr="001D1E14">
              <w:rPr>
                <w:rFonts w:ascii="Times New Roman" w:eastAsia="Calibri" w:hAnsi="Times New Roman" w:cs="Times New Roman"/>
                <w:sz w:val="20"/>
                <w:szCs w:val="20"/>
                <w:lang w:eastAsia="lv-LV"/>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3721357" w14:textId="77777777" w:rsidR="00A55303"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Sasaiste</w:t>
            </w:r>
            <w:r w:rsidRPr="001D1E14">
              <w:rPr>
                <w:rFonts w:ascii="Times New Roman" w:eastAsia="Calibri" w:hAnsi="Times New Roman" w:cs="Times New Roman"/>
                <w:sz w:val="20"/>
                <w:szCs w:val="20"/>
                <w:lang w:eastAsia="lv-LV"/>
              </w:rPr>
              <w:t xml:space="preserve"> </w:t>
            </w:r>
            <w:r w:rsidRPr="001D1E14">
              <w:rPr>
                <w:rFonts w:ascii="Times New Roman" w:eastAsia="Calibri" w:hAnsi="Times New Roman" w:cs="Times New Roman"/>
                <w:b/>
                <w:bCs/>
                <w:sz w:val="20"/>
                <w:szCs w:val="20"/>
                <w:lang w:eastAsia="lv-LV"/>
              </w:rPr>
              <w:t>ar plānotajiem ieguldījumiem</w:t>
            </w:r>
            <w:r w:rsidRPr="001D1E14">
              <w:rPr>
                <w:rFonts w:ascii="Times New Roman" w:eastAsia="Calibri" w:hAnsi="Times New Roman" w:cs="Times New Roman"/>
                <w:sz w:val="20"/>
                <w:szCs w:val="20"/>
                <w:lang w:eastAsia="lv-LV"/>
              </w:rPr>
              <w:t xml:space="preserve">. Rādītāju izvēlē tika ņemts vērā, vai izvēlētais rādītājs var atspoguļot rezultātus un ietekmi, ko radīs veiktie ieguldījumi. </w:t>
            </w:r>
          </w:p>
          <w:p w14:paraId="7A5CF7D9" w14:textId="77777777" w:rsidR="00A55303"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Būtiskums</w:t>
            </w:r>
            <w:r w:rsidRPr="001D1E14">
              <w:rPr>
                <w:rFonts w:ascii="Times New Roman" w:eastAsia="Calibri" w:hAnsi="Times New Roman" w:cs="Times New Roman"/>
                <w:sz w:val="20"/>
                <w:szCs w:val="20"/>
                <w:lang w:eastAsia="lv-LV"/>
              </w:rPr>
              <w:t xml:space="preserve"> </w:t>
            </w:r>
            <w:r w:rsidRPr="001D1E14">
              <w:rPr>
                <w:rFonts w:ascii="Times New Roman" w:eastAsia="Calibri" w:hAnsi="Times New Roman" w:cs="Times New Roman"/>
                <w:b/>
                <w:bCs/>
                <w:sz w:val="20"/>
                <w:szCs w:val="20"/>
                <w:lang w:eastAsia="lv-LV"/>
              </w:rPr>
              <w:t>attiecībā uz plānotajiem ieguldījumiem</w:t>
            </w:r>
            <w:r w:rsidRPr="001D1E14">
              <w:rPr>
                <w:rFonts w:ascii="Times New Roman" w:eastAsia="Calibri" w:hAnsi="Times New Roman" w:cs="Times New Roman"/>
                <w:sz w:val="20"/>
                <w:szCs w:val="20"/>
                <w:lang w:eastAsia="lv-LV"/>
              </w:rPr>
              <w:t>. Tai skaitā tika apzināts, vai izvēlētais rādītājs atspoguļo pietiekami būtisku apjomu no SAM ietvaros plānotajām darbībām, gadījumos, kad viena SAM ietvaros plānoto darbību klāsts ir gana plašs.</w:t>
            </w:r>
          </w:p>
          <w:p w14:paraId="2C411C8B" w14:textId="1811AE60" w:rsidR="009440AB" w:rsidRPr="001D1E14" w:rsidRDefault="00A55303" w:rsidP="00F14380">
            <w:pPr>
              <w:numPr>
                <w:ilvl w:val="0"/>
                <w:numId w:val="4"/>
              </w:numPr>
              <w:contextualSpacing/>
              <w:jc w:val="both"/>
              <w:rPr>
                <w:rFonts w:ascii="Times New Roman" w:eastAsia="Calibri" w:hAnsi="Times New Roman" w:cs="Times New Roman"/>
                <w:sz w:val="20"/>
                <w:szCs w:val="20"/>
                <w:lang w:eastAsia="lv-LV"/>
              </w:rPr>
            </w:pPr>
            <w:r w:rsidRPr="001D1E14">
              <w:rPr>
                <w:rFonts w:ascii="Times New Roman" w:eastAsia="Calibri" w:hAnsi="Times New Roman" w:cs="Times New Roman"/>
                <w:b/>
                <w:bCs/>
                <w:sz w:val="20"/>
                <w:szCs w:val="20"/>
                <w:lang w:eastAsia="lv-LV"/>
              </w:rPr>
              <w:t>Datu pieejamība</w:t>
            </w:r>
            <w:r w:rsidRPr="001D1E14">
              <w:rPr>
                <w:rFonts w:ascii="Times New Roman" w:eastAsia="Calibri" w:hAnsi="Times New Roman" w:cs="Times New Roman"/>
                <w:sz w:val="20"/>
                <w:szCs w:val="20"/>
                <w:lang w:eastAsia="lv-LV"/>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65A9D690" w14:textId="77777777" w:rsidTr="00A55303">
        <w:trPr>
          <w:trHeight w:val="315"/>
        </w:trPr>
        <w:tc>
          <w:tcPr>
            <w:tcW w:w="1995" w:type="dxa"/>
            <w:vMerge/>
          </w:tcPr>
          <w:p w14:paraId="44F2B309" w14:textId="77777777" w:rsidR="00A55303" w:rsidRPr="001D1E14" w:rsidRDefault="00A55303" w:rsidP="00F14380">
            <w:pPr>
              <w:jc w:val="both"/>
              <w:rPr>
                <w:rFonts w:ascii="Times New Roman" w:hAnsi="Times New Roman" w:cs="Times New Roman"/>
                <w:b/>
                <w:sz w:val="20"/>
                <w:szCs w:val="20"/>
              </w:rPr>
            </w:pPr>
          </w:p>
        </w:tc>
        <w:tc>
          <w:tcPr>
            <w:tcW w:w="7072" w:type="dxa"/>
          </w:tcPr>
          <w:p w14:paraId="3E882283"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3"/>
            </w:r>
          </w:p>
          <w:p w14:paraId="59B0CBE5" w14:textId="0907E238" w:rsidR="00A55303" w:rsidRPr="001D1E14" w:rsidRDefault="00FE5424" w:rsidP="00F14380">
            <w:pPr>
              <w:rPr>
                <w:rFonts w:ascii="Times New Roman" w:hAnsi="Times New Roman" w:cs="Times New Roman"/>
                <w:b/>
                <w:bCs/>
                <w:i/>
                <w:iCs/>
                <w:sz w:val="20"/>
                <w:szCs w:val="20"/>
              </w:rPr>
            </w:pPr>
            <w:r w:rsidRPr="001D1E14">
              <w:rPr>
                <w:rFonts w:ascii="Times New Roman" w:hAnsi="Times New Roman" w:cs="Times New Roman"/>
                <w:sz w:val="20"/>
                <w:szCs w:val="20"/>
                <w:shd w:val="clear" w:color="auto" w:fill="FFFFFF"/>
              </w:rPr>
              <w:t>Projektu dati</w:t>
            </w:r>
            <w:r w:rsidR="00EB77A4">
              <w:rPr>
                <w:rFonts w:ascii="Times New Roman" w:hAnsi="Times New Roman" w:cs="Times New Roman"/>
                <w:sz w:val="20"/>
                <w:szCs w:val="20"/>
                <w:shd w:val="clear" w:color="auto" w:fill="FFFFFF"/>
              </w:rPr>
              <w:t>.</w:t>
            </w:r>
          </w:p>
          <w:p w14:paraId="2DCB2727" w14:textId="7509A25A" w:rsidR="009440AB" w:rsidRPr="001D1E14" w:rsidRDefault="00EB77A4" w:rsidP="00F14380">
            <w:pPr>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2C2B2B34" w14:textId="77777777" w:rsidTr="00A55303">
        <w:trPr>
          <w:trHeight w:val="315"/>
        </w:trPr>
        <w:tc>
          <w:tcPr>
            <w:tcW w:w="1995" w:type="dxa"/>
            <w:vMerge/>
          </w:tcPr>
          <w:p w14:paraId="3F993285" w14:textId="77777777" w:rsidR="00A55303" w:rsidRPr="001D1E14" w:rsidRDefault="00A55303" w:rsidP="00F14380">
            <w:pPr>
              <w:jc w:val="both"/>
              <w:rPr>
                <w:rFonts w:ascii="Times New Roman" w:hAnsi="Times New Roman" w:cs="Times New Roman"/>
                <w:b/>
                <w:sz w:val="20"/>
                <w:szCs w:val="20"/>
              </w:rPr>
            </w:pPr>
          </w:p>
        </w:tc>
        <w:tc>
          <w:tcPr>
            <w:tcW w:w="7072" w:type="dxa"/>
          </w:tcPr>
          <w:p w14:paraId="6B79555D" w14:textId="77777777" w:rsidR="00FE5424" w:rsidRPr="001D1E14" w:rsidRDefault="00FE5424"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7333FAD8" w14:textId="5404B21C" w:rsidR="009440AB" w:rsidRPr="001D1E14" w:rsidRDefault="00FE5424" w:rsidP="00F14380">
            <w:pPr>
              <w:jc w:val="both"/>
              <w:rPr>
                <w:rFonts w:ascii="Times New Roman" w:hAnsi="Times New Roman" w:cs="Times New Roman"/>
                <w:sz w:val="20"/>
                <w:szCs w:val="20"/>
              </w:rPr>
            </w:pPr>
            <w:r w:rsidRPr="001D1E14">
              <w:rPr>
                <w:rFonts w:ascii="Times New Roman" w:hAnsi="Times New Roman" w:cs="Times New Roman"/>
                <w:sz w:val="20"/>
                <w:szCs w:val="20"/>
              </w:rPr>
              <w:t>Sasniedzamā vērtība noteikta, ņemot vērā, ka atbalstāmo iestāžu skaitā tiks iekļautas visas pašvaldības (42) (</w:t>
            </w:r>
            <w:r w:rsidR="0043301A">
              <w:rPr>
                <w:rFonts w:ascii="Times New Roman" w:hAnsi="Times New Roman" w:cs="Times New Roman"/>
                <w:sz w:val="20"/>
                <w:szCs w:val="20"/>
              </w:rPr>
              <w:t xml:space="preserve">piesaistīts </w:t>
            </w:r>
            <w:r w:rsidR="00AE1781" w:rsidRPr="00AE1781">
              <w:rPr>
                <w:rFonts w:ascii="Times New Roman" w:hAnsi="Times New Roman" w:cs="Times New Roman"/>
                <w:sz w:val="20"/>
                <w:szCs w:val="20"/>
              </w:rPr>
              <w:t>4.1.2.1. pasākum</w:t>
            </w:r>
            <w:r w:rsidR="00AE1781">
              <w:rPr>
                <w:rFonts w:ascii="Times New Roman" w:hAnsi="Times New Roman" w:cs="Times New Roman"/>
                <w:sz w:val="20"/>
                <w:szCs w:val="20"/>
              </w:rPr>
              <w:t>s</w:t>
            </w:r>
            <w:r w:rsidR="00AE1781" w:rsidRPr="00AE1781">
              <w:rPr>
                <w:rFonts w:ascii="Times New Roman" w:hAnsi="Times New Roman" w:cs="Times New Roman"/>
                <w:sz w:val="20"/>
                <w:szCs w:val="20"/>
              </w:rPr>
              <w:t xml:space="preserve"> “</w:t>
            </w:r>
            <w:ins w:id="20" w:author="Edijs Kirsanovs" w:date="2022-12-07T11:24:00Z">
              <w:r w:rsidR="00AF09EE" w:rsidRPr="0027059A">
                <w:rPr>
                  <w:rFonts w:ascii="Times New Roman" w:hAnsi="Times New Roman" w:cs="Times New Roman"/>
                  <w:sz w:val="20"/>
                  <w:szCs w:val="20"/>
                </w:rPr>
                <w:t>Nacionāla mēroga veselības veicināšanas un slimību profilakses pasākumi</w:t>
              </w:r>
            </w:ins>
            <w:del w:id="21" w:author="Edijs Kirsanovs" w:date="2022-12-07T11:24:00Z">
              <w:r w:rsidR="00AE1781" w:rsidRPr="00AE1781" w:rsidDel="00AF09EE">
                <w:rPr>
                  <w:rFonts w:ascii="Times New Roman" w:hAnsi="Times New Roman" w:cs="Times New Roman"/>
                  <w:sz w:val="20"/>
                  <w:szCs w:val="20"/>
                </w:rPr>
                <w:delText>Veselības veicināšanas un slimību profilakses pasākumu īstenošana vietējai sabiedrībai</w:delText>
              </w:r>
            </w:del>
            <w:r w:rsidR="00AE1781" w:rsidRPr="00AE1781">
              <w:rPr>
                <w:rFonts w:ascii="Times New Roman" w:hAnsi="Times New Roman" w:cs="Times New Roman"/>
                <w:sz w:val="20"/>
                <w:szCs w:val="20"/>
              </w:rPr>
              <w:t>” izmaksas 14 795 220 EUR apmērā</w:t>
            </w:r>
            <w:r w:rsidR="00AE1781" w:rsidRPr="00AE1781" w:rsidDel="00AE1781">
              <w:rPr>
                <w:rFonts w:ascii="Times New Roman" w:hAnsi="Times New Roman" w:cs="Times New Roman"/>
                <w:sz w:val="20"/>
                <w:szCs w:val="20"/>
              </w:rPr>
              <w:t xml:space="preserve"> </w:t>
            </w:r>
            <w:r w:rsidRPr="001D1E14">
              <w:rPr>
                <w:rFonts w:ascii="Times New Roman" w:hAnsi="Times New Roman" w:cs="Times New Roman"/>
                <w:sz w:val="20"/>
                <w:szCs w:val="20"/>
              </w:rPr>
              <w:t>), kā arī Slimību profilakses un kontroles centrs (SPKC), Veselības ministrija (</w:t>
            </w:r>
            <w:r w:rsidR="0043301A">
              <w:rPr>
                <w:rFonts w:ascii="Times New Roman" w:hAnsi="Times New Roman" w:cs="Times New Roman"/>
                <w:sz w:val="20"/>
                <w:szCs w:val="20"/>
              </w:rPr>
              <w:t xml:space="preserve">piesaistīts </w:t>
            </w:r>
            <w:r w:rsidR="0027059A" w:rsidRPr="0027059A">
              <w:rPr>
                <w:rFonts w:ascii="Times New Roman" w:hAnsi="Times New Roman" w:cs="Times New Roman"/>
                <w:sz w:val="20"/>
                <w:szCs w:val="20"/>
              </w:rPr>
              <w:t>4.1.2.2. pasākum</w:t>
            </w:r>
            <w:r w:rsidR="0027059A">
              <w:rPr>
                <w:rFonts w:ascii="Times New Roman" w:hAnsi="Times New Roman" w:cs="Times New Roman"/>
                <w:sz w:val="20"/>
                <w:szCs w:val="20"/>
              </w:rPr>
              <w:t>s</w:t>
            </w:r>
            <w:r w:rsidR="0027059A" w:rsidRPr="0027059A">
              <w:rPr>
                <w:rFonts w:ascii="Times New Roman" w:hAnsi="Times New Roman" w:cs="Times New Roman"/>
                <w:sz w:val="20"/>
                <w:szCs w:val="20"/>
              </w:rPr>
              <w:t xml:space="preserve"> “</w:t>
            </w:r>
            <w:ins w:id="22" w:author="Edijs Kirsanovs" w:date="2022-12-07T11:24:00Z">
              <w:r w:rsidR="00AF09EE" w:rsidRPr="00AE1781">
                <w:rPr>
                  <w:rFonts w:ascii="Times New Roman" w:hAnsi="Times New Roman" w:cs="Times New Roman"/>
                  <w:sz w:val="20"/>
                  <w:szCs w:val="20"/>
                </w:rPr>
                <w:t>Veselības veicināšanas un slimību profilakses pasākumu īstenošana vietējai sabiedrībai</w:t>
              </w:r>
            </w:ins>
            <w:del w:id="23" w:author="Edijs Kirsanovs" w:date="2022-12-07T11:24:00Z">
              <w:r w:rsidR="0027059A" w:rsidRPr="0027059A" w:rsidDel="00AF09EE">
                <w:rPr>
                  <w:rFonts w:ascii="Times New Roman" w:hAnsi="Times New Roman" w:cs="Times New Roman"/>
                  <w:sz w:val="20"/>
                  <w:szCs w:val="20"/>
                </w:rPr>
                <w:delText>Nacionāla mēroga veselības veicināšanas un slimību profilakses pasākumi</w:delText>
              </w:r>
            </w:del>
            <w:r w:rsidR="0027059A" w:rsidRPr="0027059A">
              <w:rPr>
                <w:rFonts w:ascii="Times New Roman" w:hAnsi="Times New Roman" w:cs="Times New Roman"/>
                <w:sz w:val="20"/>
                <w:szCs w:val="20"/>
              </w:rPr>
              <w:t>”</w:t>
            </w:r>
            <w:del w:id="24" w:author="Edijs Kirsanovs" w:date="2022-12-07T11:24:00Z">
              <w:r w:rsidR="0027059A" w:rsidRPr="0027059A" w:rsidDel="00AF09EE">
                <w:rPr>
                  <w:rFonts w:ascii="Times New Roman" w:hAnsi="Times New Roman" w:cs="Times New Roman"/>
                  <w:sz w:val="20"/>
                  <w:szCs w:val="20"/>
                </w:rPr>
                <w:delText xml:space="preserve"> </w:delText>
              </w:r>
            </w:del>
            <w:r w:rsidRPr="001D1E14">
              <w:rPr>
                <w:rFonts w:ascii="Times New Roman" w:hAnsi="Times New Roman" w:cs="Times New Roman"/>
                <w:sz w:val="20"/>
                <w:szCs w:val="20"/>
              </w:rPr>
              <w:t>) un Neatliekamās medicīniskās palīdzības dienests (NMPD)</w:t>
            </w:r>
            <w:r w:rsidR="0027059A">
              <w:rPr>
                <w:rFonts w:ascii="Times New Roman" w:hAnsi="Times New Roman" w:cs="Times New Roman"/>
                <w:sz w:val="20"/>
                <w:szCs w:val="20"/>
              </w:rPr>
              <w:t xml:space="preserve"> un</w:t>
            </w:r>
            <w:r w:rsidRPr="001D1E14">
              <w:rPr>
                <w:rFonts w:ascii="Times New Roman" w:hAnsi="Times New Roman" w:cs="Times New Roman"/>
                <w:sz w:val="20"/>
                <w:szCs w:val="20"/>
              </w:rPr>
              <w:t xml:space="preserve"> I</w:t>
            </w:r>
            <w:r w:rsidR="0043301A">
              <w:rPr>
                <w:rFonts w:ascii="Times New Roman" w:hAnsi="Times New Roman" w:cs="Times New Roman"/>
                <w:sz w:val="20"/>
                <w:szCs w:val="20"/>
              </w:rPr>
              <w:t xml:space="preserve">ekšlietu ministrija </w:t>
            </w:r>
            <w:r w:rsidR="00AE1781">
              <w:rPr>
                <w:rFonts w:ascii="Times New Roman" w:hAnsi="Times New Roman" w:cs="Times New Roman"/>
                <w:sz w:val="20"/>
                <w:szCs w:val="20"/>
              </w:rPr>
              <w:t xml:space="preserve"> (</w:t>
            </w:r>
            <w:r w:rsidR="0043301A">
              <w:rPr>
                <w:rFonts w:ascii="Times New Roman" w:hAnsi="Times New Roman" w:cs="Times New Roman"/>
                <w:sz w:val="20"/>
                <w:szCs w:val="20"/>
              </w:rPr>
              <w:t xml:space="preserve">piesaistīts </w:t>
            </w:r>
            <w:r w:rsidR="00AE1781" w:rsidRPr="00AE1781">
              <w:rPr>
                <w:rFonts w:ascii="Times New Roman" w:hAnsi="Times New Roman" w:cs="Times New Roman"/>
                <w:sz w:val="20"/>
                <w:szCs w:val="20"/>
              </w:rPr>
              <w:t>4.1.2.4. pasākum</w:t>
            </w:r>
            <w:r w:rsidR="00AE1781">
              <w:rPr>
                <w:rFonts w:ascii="Times New Roman" w:hAnsi="Times New Roman" w:cs="Times New Roman"/>
                <w:sz w:val="20"/>
                <w:szCs w:val="20"/>
              </w:rPr>
              <w:t>s</w:t>
            </w:r>
            <w:r w:rsidR="00AE1781" w:rsidRPr="00AE1781">
              <w:rPr>
                <w:rFonts w:ascii="Times New Roman" w:hAnsi="Times New Roman" w:cs="Times New Roman"/>
                <w:sz w:val="20"/>
                <w:szCs w:val="20"/>
              </w:rPr>
              <w:t xml:space="preserve"> “Pierādījumos balstītu narkotiku lietošanas profilakses programmu īstenošana un profilakses kvalitātes standartu ieviešana”</w:t>
            </w:r>
            <w:r w:rsidR="00AE1781">
              <w:rPr>
                <w:rFonts w:ascii="Times New Roman" w:hAnsi="Times New Roman" w:cs="Times New Roman"/>
                <w:sz w:val="20"/>
                <w:szCs w:val="20"/>
              </w:rPr>
              <w:t>)</w:t>
            </w:r>
            <w:r w:rsidRPr="001D1E14">
              <w:rPr>
                <w:rFonts w:ascii="Times New Roman" w:hAnsi="Times New Roman" w:cs="Times New Roman"/>
                <w:sz w:val="20"/>
                <w:szCs w:val="20"/>
              </w:rPr>
              <w:t xml:space="preserve">, </w:t>
            </w:r>
            <w:r w:rsidR="00C2723B">
              <w:rPr>
                <w:rFonts w:ascii="Times New Roman" w:hAnsi="Times New Roman" w:cs="Times New Roman"/>
                <w:sz w:val="20"/>
                <w:szCs w:val="20"/>
              </w:rPr>
              <w:br/>
              <w:t>Finanšu ministrija (piesaistīts 4.1.2.3.pasākums</w:t>
            </w:r>
            <w:r w:rsidR="00C2723B" w:rsidRPr="00C2723B">
              <w:rPr>
                <w:rFonts w:ascii="Times New Roman" w:hAnsi="Times New Roman" w:cs="Times New Roman"/>
                <w:sz w:val="20"/>
                <w:szCs w:val="20"/>
              </w:rPr>
              <w:t xml:space="preserve"> pasākuma “Pasākumi atkarīgo personu resocializācijai un atgriešanai darba tirgū, kā arī preventīvie pasākumi jauniešiem”</w:t>
            </w:r>
            <w:r w:rsidR="00C2723B">
              <w:rPr>
                <w:rFonts w:ascii="Times New Roman" w:hAnsi="Times New Roman" w:cs="Times New Roman"/>
                <w:sz w:val="20"/>
                <w:szCs w:val="20"/>
              </w:rPr>
              <w:t xml:space="preserve">) </w:t>
            </w:r>
            <w:r w:rsidRPr="001D1E14">
              <w:rPr>
                <w:rFonts w:ascii="Times New Roman" w:hAnsi="Times New Roman" w:cs="Times New Roman"/>
                <w:sz w:val="20"/>
                <w:szCs w:val="20"/>
              </w:rPr>
              <w:t>kā projektu īstenotāji centralizētiem pasākumiem. Aprēķini veikti, ņemot vērā plānotos pasākumus  un mērķauditoriju veselības veicināšanas un slimību profilakses jomā.</w:t>
            </w:r>
            <w:r w:rsidR="009E2B7F" w:rsidRPr="001D1E14">
              <w:rPr>
                <w:rFonts w:ascii="Times New Roman" w:hAnsi="Times New Roman" w:cs="Times New Roman"/>
                <w:sz w:val="20"/>
                <w:szCs w:val="20"/>
              </w:rPr>
              <w:t xml:space="preserve"> Tai skaitā rādītāja aprēķinā ņemta vērā 2014.-2020.gada plānošanas perioda pieredze SAM 9.2.4.īstenošanā, kas apliecina, ka veselības veicināšanas pasākumi paralēli nepieciešami dažādos līmeņos – atbalstu sniedzot visu pašvaldību iedzīvotājiem vietējā mērogā un nacionālā mērogā īstenojot horizontālu visaptverošus pasākumus – nodrošinot ietekmi un sabiedrības veselību kopumā.</w:t>
            </w:r>
          </w:p>
        </w:tc>
      </w:tr>
      <w:tr w:rsidR="00085D62" w:rsidRPr="001D1E14" w14:paraId="11A55DE6" w14:textId="77777777" w:rsidTr="00A55303">
        <w:trPr>
          <w:trHeight w:val="315"/>
        </w:trPr>
        <w:tc>
          <w:tcPr>
            <w:tcW w:w="1995" w:type="dxa"/>
            <w:vMerge/>
          </w:tcPr>
          <w:p w14:paraId="08E53E4E" w14:textId="77777777" w:rsidR="00A55303" w:rsidRPr="001D1E14" w:rsidRDefault="00A55303" w:rsidP="00F14380">
            <w:pPr>
              <w:jc w:val="both"/>
              <w:rPr>
                <w:rFonts w:ascii="Times New Roman" w:hAnsi="Times New Roman" w:cs="Times New Roman"/>
                <w:b/>
                <w:sz w:val="20"/>
                <w:szCs w:val="20"/>
              </w:rPr>
            </w:pPr>
          </w:p>
        </w:tc>
        <w:tc>
          <w:tcPr>
            <w:tcW w:w="7072" w:type="dxa"/>
          </w:tcPr>
          <w:p w14:paraId="34C9DD8E"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5D93FEDD" w14:textId="55A3AB9B" w:rsidR="009440AB" w:rsidRPr="001D1E14" w:rsidRDefault="00FE5424" w:rsidP="00F14380">
            <w:pPr>
              <w:jc w:val="both"/>
              <w:rPr>
                <w:rFonts w:ascii="Times New Roman" w:hAnsi="Times New Roman" w:cs="Times New Roman"/>
                <w:sz w:val="20"/>
                <w:szCs w:val="20"/>
              </w:rPr>
            </w:pPr>
            <w:r w:rsidRPr="001D1E14">
              <w:rPr>
                <w:rFonts w:ascii="Times New Roman" w:hAnsi="Times New Roman" w:cs="Times New Roman"/>
                <w:sz w:val="20"/>
                <w:szCs w:val="20"/>
              </w:rPr>
              <w:t>Lai nodrošinātu veselības veicināšanas un slimību profilakses pasākumu pēc iespējas plašāku teritoriālo pārklājumu, kā arī sasniegtu pēc iespējas plašāku mērķa grupu, kas ir svarīgi, lai nodrošinātu sabiedrības veselības rādītāju būtiskus uzlabojumus, nepieciešams īstenot gan mērķētus pasākumus vietējai sabiedrībai, ko vislabāk var īstenot pašvaldības, gan arī nacionāla līmeņa visaptverošus pasākumus, ko īstenotu VM, NMPD, IeM, FM un  SPKC.</w:t>
            </w:r>
          </w:p>
        </w:tc>
      </w:tr>
      <w:tr w:rsidR="00085D62" w:rsidRPr="001D1E14" w14:paraId="7E349FA9" w14:textId="77777777" w:rsidTr="00A55303">
        <w:trPr>
          <w:trHeight w:val="315"/>
        </w:trPr>
        <w:tc>
          <w:tcPr>
            <w:tcW w:w="1995" w:type="dxa"/>
            <w:vMerge/>
          </w:tcPr>
          <w:p w14:paraId="7FDBACE9" w14:textId="77777777" w:rsidR="00A55303" w:rsidRPr="001D1E14" w:rsidRDefault="00A55303" w:rsidP="00F14380">
            <w:pPr>
              <w:jc w:val="both"/>
              <w:rPr>
                <w:rFonts w:ascii="Times New Roman" w:hAnsi="Times New Roman" w:cs="Times New Roman"/>
                <w:b/>
                <w:sz w:val="20"/>
                <w:szCs w:val="20"/>
              </w:rPr>
            </w:pPr>
          </w:p>
        </w:tc>
        <w:tc>
          <w:tcPr>
            <w:tcW w:w="7072" w:type="dxa"/>
          </w:tcPr>
          <w:p w14:paraId="284C4BFF" w14:textId="77777777" w:rsidR="00A55303" w:rsidRPr="001D1E14" w:rsidRDefault="00A55303" w:rsidP="00F14380">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298569B2" w14:textId="1B9425EC" w:rsidR="009440AB" w:rsidRPr="001D1E14" w:rsidRDefault="00A55303" w:rsidP="00F14380">
            <w:pPr>
              <w:rPr>
                <w:rFonts w:ascii="Times New Roman" w:hAnsi="Times New Roman" w:cs="Times New Roman"/>
                <w:sz w:val="20"/>
                <w:szCs w:val="20"/>
              </w:rPr>
            </w:pPr>
            <w:r w:rsidRPr="001D1E14">
              <w:rPr>
                <w:rFonts w:ascii="Times New Roman" w:hAnsi="Times New Roman" w:cs="Times New Roman"/>
                <w:sz w:val="20"/>
                <w:szCs w:val="20"/>
              </w:rPr>
              <w:t>Rādītājs noteikts, balstoties uz Administratīvi teritoriālās reformas ietvaros noteikto plānoto pašvaldību skaitu pēc 2021.gada pašvaldību vēlēšanām – 42, kā arī esošo iestāžu skaitu nacionālā līmenī 5 - VM, NMPD, IeM, FM un  SPKC , līdz ar to šobrīd rādītāja riskus nesaskatām. Gadījumā, ja kāda no pašvaldībām atteiksies īstenot projektu, tiks veikti informatīvi pasākumi par ieguvumiem pašvaldībai no veselības veicināšanas un slimību profilakses pasākumu ieguvumiem vietējām kopienām, vai arī tiks izvēlēts cits risinājums, lai iedzīvotājiem tomēr būtu pieejami minētie pasākumi, līdzīgi kā SAM 9.2.4. 2014.-2020.gada plānošanas periodā, attiecībā uz tām pašvaldībām, kuras atteicās īstenot projektus, pasākumus pašvaldībās īstenoja SPKC.</w:t>
            </w:r>
          </w:p>
        </w:tc>
      </w:tr>
      <w:tr w:rsidR="001D1E14" w:rsidRPr="001D1E14" w14:paraId="183D71F9" w14:textId="77777777" w:rsidTr="00A55303">
        <w:trPr>
          <w:trHeight w:val="740"/>
        </w:trPr>
        <w:tc>
          <w:tcPr>
            <w:tcW w:w="1995" w:type="dxa"/>
          </w:tcPr>
          <w:p w14:paraId="19DF6F4B" w14:textId="051A60B4" w:rsidR="00234A73" w:rsidRPr="001D1E14" w:rsidRDefault="00234A73" w:rsidP="00F14380">
            <w:pPr>
              <w:jc w:val="both"/>
              <w:rPr>
                <w:rFonts w:ascii="Times New Roman" w:hAnsi="Times New Roman" w:cs="Times New Roman"/>
                <w:sz w:val="20"/>
                <w:szCs w:val="20"/>
              </w:rPr>
            </w:pPr>
            <w:r w:rsidRPr="001D1E14">
              <w:rPr>
                <w:rFonts w:ascii="Times New Roman" w:hAnsi="Times New Roman" w:cs="Times New Roman"/>
                <w:b/>
                <w:sz w:val="20"/>
                <w:szCs w:val="20"/>
              </w:rPr>
              <w:t xml:space="preserve">Rādītāja sasniegšana </w:t>
            </w:r>
          </w:p>
        </w:tc>
        <w:tc>
          <w:tcPr>
            <w:tcW w:w="7072" w:type="dxa"/>
          </w:tcPr>
          <w:p w14:paraId="2BAF66A3" w14:textId="77777777" w:rsidR="00234A73" w:rsidRPr="001D1E14" w:rsidRDefault="00281E62" w:rsidP="00F14380">
            <w:pPr>
              <w:rPr>
                <w:rFonts w:ascii="Times New Roman" w:hAnsi="Times New Roman" w:cs="Times New Roman"/>
                <w:sz w:val="20"/>
                <w:szCs w:val="20"/>
              </w:rPr>
            </w:pPr>
            <w:r w:rsidRPr="001D1E14">
              <w:rPr>
                <w:rFonts w:ascii="Times New Roman" w:hAnsi="Times New Roman" w:cs="Times New Roman"/>
                <w:sz w:val="20"/>
                <w:szCs w:val="20"/>
              </w:rPr>
              <w:t xml:space="preserve">Rādītājs tiks uzskatīts par sasniegtu, kad </w:t>
            </w:r>
            <w:r w:rsidR="00573C5A" w:rsidRPr="001D1E14">
              <w:rPr>
                <w:rFonts w:ascii="Times New Roman" w:hAnsi="Times New Roman" w:cs="Times New Roman"/>
                <w:sz w:val="20"/>
                <w:szCs w:val="20"/>
              </w:rPr>
              <w:t xml:space="preserve">tiks </w:t>
            </w:r>
            <w:r w:rsidR="00C31DFA" w:rsidRPr="001D1E14">
              <w:rPr>
                <w:rFonts w:ascii="Times New Roman" w:hAnsi="Times New Roman" w:cs="Times New Roman"/>
                <w:sz w:val="20"/>
                <w:szCs w:val="20"/>
              </w:rPr>
              <w:t>noslēgts līgums vai vienošanās par projekta īstenošanu.</w:t>
            </w:r>
          </w:p>
          <w:p w14:paraId="0DC21D42" w14:textId="4D667203" w:rsidR="002B3BE2" w:rsidRPr="002B3BE2" w:rsidRDefault="00C72B19" w:rsidP="002B3BE2">
            <w:pPr>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 </w:t>
            </w:r>
            <w:del w:id="25" w:author="Edijs Kirsanovs" w:date="2022-12-07T11:25:00Z">
              <w:r w:rsidR="00DC0E6F" w:rsidRPr="001D1E14" w:rsidDel="00AF09EE">
                <w:rPr>
                  <w:rFonts w:ascii="Times New Roman" w:hAnsi="Times New Roman" w:cs="Times New Roman"/>
                  <w:sz w:val="20"/>
                  <w:szCs w:val="20"/>
                </w:rPr>
                <w:delText xml:space="preserve">32 </w:delText>
              </w:r>
            </w:del>
            <w:ins w:id="26" w:author="Edijs Kirsanovs" w:date="2022-12-07T11:25:00Z">
              <w:r w:rsidR="00AF09EE">
                <w:rPr>
                  <w:rFonts w:ascii="Times New Roman" w:hAnsi="Times New Roman" w:cs="Times New Roman"/>
                  <w:sz w:val="20"/>
                  <w:szCs w:val="20"/>
                </w:rPr>
                <w:t>29</w:t>
              </w:r>
              <w:r w:rsidR="00AF09EE" w:rsidRPr="001D1E14">
                <w:rPr>
                  <w:rFonts w:ascii="Times New Roman" w:hAnsi="Times New Roman" w:cs="Times New Roman"/>
                  <w:sz w:val="20"/>
                  <w:szCs w:val="20"/>
                </w:rPr>
                <w:t xml:space="preserve"> </w:t>
              </w:r>
            </w:ins>
            <w:r w:rsidR="00DC0E6F" w:rsidRPr="001D1E14">
              <w:rPr>
                <w:rFonts w:ascii="Times New Roman" w:hAnsi="Times New Roman" w:cs="Times New Roman"/>
                <w:sz w:val="20"/>
                <w:szCs w:val="20"/>
              </w:rPr>
              <w:t>633 700  </w:t>
            </w:r>
            <w:r w:rsidRPr="001D1E14">
              <w:rPr>
                <w:rFonts w:ascii="Times New Roman" w:hAnsi="Times New Roman" w:cs="Times New Roman"/>
                <w:sz w:val="20"/>
                <w:szCs w:val="20"/>
              </w:rPr>
              <w:t>EUR</w:t>
            </w:r>
            <w:r w:rsidR="002B3BE2">
              <w:rPr>
                <w:rFonts w:ascii="Times New Roman" w:hAnsi="Times New Roman" w:cs="Times New Roman"/>
                <w:sz w:val="20"/>
                <w:szCs w:val="20"/>
              </w:rPr>
              <w:t xml:space="preserve">, </w:t>
            </w:r>
            <w:r w:rsidR="002B3BE2" w:rsidRPr="002B3BE2">
              <w:rPr>
                <w:rFonts w:ascii="Times New Roman" w:hAnsi="Times New Roman" w:cs="Times New Roman"/>
                <w:sz w:val="20"/>
                <w:szCs w:val="20"/>
              </w:rPr>
              <w:t>kas veidojas no šādām izmaksām:</w:t>
            </w:r>
          </w:p>
          <w:p w14:paraId="7F4FD9E4" w14:textId="2EFF62D1" w:rsidR="009548FE" w:rsidRPr="00504AE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 xml:space="preserve">.1. pasākuma </w:t>
            </w:r>
            <w:r>
              <w:rPr>
                <w:rFonts w:ascii="Times New Roman" w:hAnsi="Times New Roman" w:cs="Times New Roman"/>
                <w:sz w:val="20"/>
                <w:szCs w:val="20"/>
              </w:rPr>
              <w:t>“</w:t>
            </w:r>
            <w:ins w:id="27" w:author="Edijs Kirsanovs" w:date="2022-12-07T11:25:00Z">
              <w:r w:rsidR="00AF09EE" w:rsidRPr="009548FE">
                <w:rPr>
                  <w:rFonts w:ascii="Times New Roman" w:hAnsi="Times New Roman" w:cs="Times New Roman"/>
                  <w:sz w:val="20"/>
                  <w:szCs w:val="20"/>
                </w:rPr>
                <w:t>Nacionāla mēroga veselības veicināšanas un slimību profilakses pasākumi</w:t>
              </w:r>
            </w:ins>
            <w:del w:id="28" w:author="Edijs Kirsanovs" w:date="2022-12-07T11:25:00Z">
              <w:r w:rsidRPr="009548FE" w:rsidDel="00AF09EE">
                <w:rPr>
                  <w:rFonts w:ascii="Times New Roman" w:hAnsi="Times New Roman" w:cs="Times New Roman"/>
                  <w:sz w:val="20"/>
                  <w:szCs w:val="20"/>
                </w:rPr>
                <w:delText>Veselības veicināšanas un slimību profilakses pasākumu īstenošana vietējai sabiedrībai</w:delText>
              </w:r>
            </w:del>
            <w:r>
              <w:rPr>
                <w:rFonts w:ascii="Times New Roman" w:hAnsi="Times New Roman" w:cs="Times New Roman"/>
                <w:sz w:val="20"/>
                <w:szCs w:val="20"/>
              </w:rPr>
              <w:t xml:space="preserve">” </w:t>
            </w:r>
            <w:r w:rsidRPr="00504AEE">
              <w:rPr>
                <w:rFonts w:ascii="Times New Roman" w:hAnsi="Times New Roman" w:cs="Times New Roman"/>
                <w:sz w:val="20"/>
                <w:szCs w:val="20"/>
              </w:rPr>
              <w:t xml:space="preserve">izmaksas </w:t>
            </w:r>
            <w:ins w:id="29" w:author="Edijs Kirsanovs" w:date="2022-12-07T11:26:00Z">
              <w:r w:rsidR="00AF09EE">
                <w:rPr>
                  <w:rFonts w:ascii="Times New Roman" w:hAnsi="Times New Roman" w:cs="Times New Roman"/>
                  <w:sz w:val="20"/>
                  <w:szCs w:val="20"/>
                </w:rPr>
                <w:t>13 185 480</w:t>
              </w:r>
            </w:ins>
            <w:del w:id="30" w:author="Edijs Kirsanovs" w:date="2022-12-07T11:26:00Z">
              <w:r w:rsidDel="00AF09EE">
                <w:rPr>
                  <w:rFonts w:ascii="Times New Roman" w:hAnsi="Times New Roman" w:cs="Times New Roman"/>
                  <w:sz w:val="20"/>
                  <w:szCs w:val="20"/>
                </w:rPr>
                <w:delText>14 795 220</w:delText>
              </w:r>
              <w:r w:rsidRPr="00504AEE" w:rsidDel="00AF09EE">
                <w:rPr>
                  <w:rFonts w:ascii="Times New Roman" w:hAnsi="Times New Roman" w:cs="Times New Roman"/>
                  <w:sz w:val="20"/>
                  <w:szCs w:val="20"/>
                </w:rPr>
                <w:delText xml:space="preserve"> </w:delText>
              </w:r>
            </w:del>
            <w:r w:rsidRPr="00504AEE">
              <w:rPr>
                <w:rFonts w:ascii="Times New Roman" w:hAnsi="Times New Roman" w:cs="Times New Roman"/>
                <w:sz w:val="20"/>
                <w:szCs w:val="20"/>
              </w:rPr>
              <w:t>EUR apmērā;</w:t>
            </w:r>
          </w:p>
          <w:p w14:paraId="35670C3F" w14:textId="189D65F4" w:rsidR="009548FE" w:rsidRPr="00504AE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2</w:t>
            </w:r>
            <w:r w:rsidRPr="00504AEE">
              <w:rPr>
                <w:rFonts w:ascii="Times New Roman" w:hAnsi="Times New Roman" w:cs="Times New Roman"/>
                <w:sz w:val="20"/>
                <w:szCs w:val="20"/>
              </w:rPr>
              <w:t>. pasākuma</w:t>
            </w:r>
            <w:r>
              <w:rPr>
                <w:rFonts w:ascii="Times New Roman" w:hAnsi="Times New Roman" w:cs="Times New Roman"/>
                <w:sz w:val="20"/>
                <w:szCs w:val="20"/>
              </w:rPr>
              <w:t xml:space="preserve"> “</w:t>
            </w:r>
            <w:del w:id="31" w:author="Edijs Kirsanovs" w:date="2022-12-07T11:25:00Z">
              <w:r w:rsidRPr="009548FE" w:rsidDel="00AF09EE">
                <w:rPr>
                  <w:rFonts w:ascii="Times New Roman" w:hAnsi="Times New Roman" w:cs="Times New Roman"/>
                  <w:sz w:val="20"/>
                  <w:szCs w:val="20"/>
                </w:rPr>
                <w:delText>Nacionāla mēroga veselības veicināšanas un slimību profilakses pasākumi</w:delText>
              </w:r>
            </w:del>
            <w:ins w:id="32" w:author="Edijs Kirsanovs" w:date="2022-12-07T11:25:00Z">
              <w:r w:rsidR="00AF09EE" w:rsidRPr="009548FE">
                <w:rPr>
                  <w:rFonts w:ascii="Times New Roman" w:hAnsi="Times New Roman" w:cs="Times New Roman"/>
                  <w:sz w:val="20"/>
                  <w:szCs w:val="20"/>
                </w:rPr>
                <w:t xml:space="preserve"> </w:t>
              </w:r>
              <w:r w:rsidR="00AF09EE" w:rsidRPr="009548FE">
                <w:rPr>
                  <w:rFonts w:ascii="Times New Roman" w:hAnsi="Times New Roman" w:cs="Times New Roman"/>
                  <w:sz w:val="20"/>
                  <w:szCs w:val="20"/>
                </w:rPr>
                <w:t>Veselības veicināšanas un slimību profilakses pasākumu īstenošana vietējai sabiedrībai</w:t>
              </w:r>
            </w:ins>
            <w:r>
              <w:rPr>
                <w:rFonts w:ascii="Times New Roman" w:hAnsi="Times New Roman" w:cs="Times New Roman"/>
                <w:sz w:val="20"/>
                <w:szCs w:val="20"/>
              </w:rPr>
              <w:t>”</w:t>
            </w:r>
            <w:r w:rsidRPr="00504AEE">
              <w:rPr>
                <w:rFonts w:ascii="Times New Roman" w:hAnsi="Times New Roman" w:cs="Times New Roman"/>
                <w:sz w:val="20"/>
                <w:szCs w:val="20"/>
              </w:rPr>
              <w:t xml:space="preserve"> izmaksas</w:t>
            </w:r>
            <w:r>
              <w:rPr>
                <w:rFonts w:ascii="Times New Roman" w:hAnsi="Times New Roman" w:cs="Times New Roman"/>
                <w:sz w:val="20"/>
                <w:szCs w:val="20"/>
              </w:rPr>
              <w:t xml:space="preserve"> </w:t>
            </w:r>
            <w:ins w:id="33" w:author="Edijs Kirsanovs" w:date="2022-12-07T11:26:00Z">
              <w:r w:rsidR="00AF09EE">
                <w:rPr>
                  <w:rFonts w:ascii="Times New Roman" w:hAnsi="Times New Roman" w:cs="Times New Roman"/>
                  <w:sz w:val="20"/>
                  <w:szCs w:val="20"/>
                </w:rPr>
                <w:t>14 795 220</w:t>
              </w:r>
              <w:r w:rsidR="00AF09EE" w:rsidRPr="00504AEE">
                <w:rPr>
                  <w:rFonts w:ascii="Times New Roman" w:hAnsi="Times New Roman" w:cs="Times New Roman"/>
                  <w:sz w:val="20"/>
                  <w:szCs w:val="20"/>
                </w:rPr>
                <w:t xml:space="preserve"> </w:t>
              </w:r>
            </w:ins>
            <w:del w:id="34" w:author="Edijs Kirsanovs" w:date="2022-12-07T11:26:00Z">
              <w:r w:rsidDel="00AF09EE">
                <w:rPr>
                  <w:rFonts w:ascii="Times New Roman" w:hAnsi="Times New Roman" w:cs="Times New Roman"/>
                  <w:sz w:val="20"/>
                  <w:szCs w:val="20"/>
                </w:rPr>
                <w:delText xml:space="preserve">16 185 </w:delText>
              </w:r>
            </w:del>
            <w:ins w:id="35" w:author="Edijs Kirsanovs" w:date="2022-12-07T11:26:00Z">
              <w:r w:rsidR="00AF09EE">
                <w:rPr>
                  <w:rFonts w:ascii="Times New Roman" w:hAnsi="Times New Roman" w:cs="Times New Roman"/>
                  <w:sz w:val="20"/>
                  <w:szCs w:val="20"/>
                </w:rPr>
                <w:t> </w:t>
              </w:r>
            </w:ins>
            <w:del w:id="36" w:author="Edijs Kirsanovs" w:date="2022-12-07T11:26:00Z">
              <w:r w:rsidDel="00AF09EE">
                <w:rPr>
                  <w:rFonts w:ascii="Times New Roman" w:hAnsi="Times New Roman" w:cs="Times New Roman"/>
                  <w:sz w:val="20"/>
                  <w:szCs w:val="20"/>
                </w:rPr>
                <w:delText>480</w:delText>
              </w:r>
              <w:r w:rsidRPr="00504AEE" w:rsidDel="00AF09EE">
                <w:rPr>
                  <w:rFonts w:ascii="Times New Roman" w:hAnsi="Times New Roman" w:cs="Times New Roman"/>
                  <w:sz w:val="20"/>
                  <w:szCs w:val="20"/>
                </w:rPr>
                <w:delText xml:space="preserve"> </w:delText>
              </w:r>
            </w:del>
            <w:r w:rsidRPr="00504AEE">
              <w:rPr>
                <w:rFonts w:ascii="Times New Roman" w:hAnsi="Times New Roman" w:cs="Times New Roman"/>
                <w:sz w:val="20"/>
                <w:szCs w:val="20"/>
              </w:rPr>
              <w:t>EUR apmērā;</w:t>
            </w:r>
          </w:p>
          <w:p w14:paraId="57AE7B88" w14:textId="77777777" w:rsidR="009548FE" w:rsidRDefault="009548FE" w:rsidP="009548FE">
            <w:pPr>
              <w:pStyle w:val="ListParagraph"/>
              <w:numPr>
                <w:ilvl w:val="0"/>
                <w:numId w:val="16"/>
              </w:numPr>
              <w:rPr>
                <w:rFonts w:ascii="Times New Roman" w:hAnsi="Times New Roman" w:cs="Times New Roman"/>
                <w:sz w:val="20"/>
                <w:szCs w:val="20"/>
              </w:rPr>
            </w:pPr>
            <w:r w:rsidRPr="00504AEE">
              <w:rPr>
                <w:rFonts w:ascii="Times New Roman" w:hAnsi="Times New Roman" w:cs="Times New Roman"/>
                <w:sz w:val="20"/>
                <w:szCs w:val="20"/>
              </w:rPr>
              <w:t>4.1.</w:t>
            </w:r>
            <w:r>
              <w:rPr>
                <w:rFonts w:ascii="Times New Roman" w:hAnsi="Times New Roman" w:cs="Times New Roman"/>
                <w:sz w:val="20"/>
                <w:szCs w:val="20"/>
              </w:rPr>
              <w:t>2</w:t>
            </w:r>
            <w:r w:rsidRPr="00504AEE">
              <w:rPr>
                <w:rFonts w:ascii="Times New Roman" w:hAnsi="Times New Roman" w:cs="Times New Roman"/>
                <w:sz w:val="20"/>
                <w:szCs w:val="20"/>
              </w:rPr>
              <w:t>.</w:t>
            </w:r>
            <w:r>
              <w:rPr>
                <w:rFonts w:ascii="Times New Roman" w:hAnsi="Times New Roman" w:cs="Times New Roman"/>
                <w:sz w:val="20"/>
                <w:szCs w:val="20"/>
              </w:rPr>
              <w:t>3</w:t>
            </w:r>
            <w:r w:rsidRPr="00504AEE">
              <w:rPr>
                <w:rFonts w:ascii="Times New Roman" w:hAnsi="Times New Roman" w:cs="Times New Roman"/>
                <w:sz w:val="20"/>
                <w:szCs w:val="20"/>
              </w:rPr>
              <w:t>. pasākuma</w:t>
            </w:r>
            <w:r>
              <w:rPr>
                <w:rFonts w:ascii="Times New Roman" w:hAnsi="Times New Roman" w:cs="Times New Roman"/>
                <w:sz w:val="20"/>
                <w:szCs w:val="20"/>
              </w:rPr>
              <w:t xml:space="preserve"> “</w:t>
            </w:r>
            <w:r w:rsidRPr="009548FE">
              <w:rPr>
                <w:rFonts w:ascii="Times New Roman" w:hAnsi="Times New Roman" w:cs="Times New Roman"/>
                <w:sz w:val="20"/>
                <w:szCs w:val="20"/>
              </w:rPr>
              <w:t>Pasākumi atkarīgo personu resocializācijai un atgriešanai darba tirgū, kā arī preventīvie pasākumi jauniešiem</w:t>
            </w:r>
            <w:r>
              <w:rPr>
                <w:rFonts w:ascii="Times New Roman" w:hAnsi="Times New Roman" w:cs="Times New Roman"/>
                <w:sz w:val="20"/>
                <w:szCs w:val="20"/>
              </w:rPr>
              <w:t>”</w:t>
            </w:r>
            <w:r w:rsidRPr="00504AEE">
              <w:rPr>
                <w:rFonts w:ascii="Times New Roman" w:hAnsi="Times New Roman" w:cs="Times New Roman"/>
                <w:sz w:val="20"/>
                <w:szCs w:val="20"/>
              </w:rPr>
              <w:t xml:space="preserve"> izmaksas </w:t>
            </w:r>
            <w:r>
              <w:rPr>
                <w:rFonts w:ascii="Times New Roman" w:hAnsi="Times New Roman" w:cs="Times New Roman"/>
                <w:sz w:val="20"/>
                <w:szCs w:val="20"/>
              </w:rPr>
              <w:t>1 131 000</w:t>
            </w:r>
            <w:r w:rsidRPr="00504AEE">
              <w:rPr>
                <w:rFonts w:ascii="Times New Roman" w:hAnsi="Times New Roman" w:cs="Times New Roman"/>
                <w:sz w:val="20"/>
                <w:szCs w:val="20"/>
              </w:rPr>
              <w:t xml:space="preserve"> EUR apmērā;</w:t>
            </w:r>
          </w:p>
          <w:p w14:paraId="2BBD4CF1" w14:textId="5BC2B534" w:rsidR="009440AB" w:rsidRPr="009548FE" w:rsidRDefault="009548FE" w:rsidP="009548FE">
            <w:pPr>
              <w:pStyle w:val="ListParagraph"/>
              <w:numPr>
                <w:ilvl w:val="0"/>
                <w:numId w:val="16"/>
              </w:numPr>
              <w:rPr>
                <w:rFonts w:ascii="Times New Roman" w:hAnsi="Times New Roman" w:cs="Times New Roman"/>
                <w:sz w:val="20"/>
                <w:szCs w:val="20"/>
              </w:rPr>
            </w:pPr>
            <w:r w:rsidRPr="009548FE">
              <w:rPr>
                <w:rFonts w:ascii="Times New Roman" w:hAnsi="Times New Roman" w:cs="Times New Roman"/>
                <w:sz w:val="20"/>
                <w:szCs w:val="20"/>
              </w:rPr>
              <w:t>4.1.2.4. pasākuma “Pierādījumos balstītu narkotiku lietošanas profilakses programmu īstenošana un profilakses kvalitātes standartu ieviešana” izmaksas 522 000 EUR apmērā.</w:t>
            </w:r>
          </w:p>
        </w:tc>
      </w:tr>
    </w:tbl>
    <w:p w14:paraId="78E4E0CE" w14:textId="62168EA6" w:rsidR="00E56D6A" w:rsidRPr="001D1E14" w:rsidRDefault="00E56D6A" w:rsidP="00F14380">
      <w:pPr>
        <w:rPr>
          <w:rFonts w:ascii="Times New Roman" w:hAnsi="Times New Roman" w:cs="Times New Roman"/>
        </w:rPr>
      </w:pPr>
    </w:p>
    <w:p w14:paraId="304CF1D4" w14:textId="77777777" w:rsidR="009E33AB" w:rsidRPr="001D1E14" w:rsidRDefault="009E33AB" w:rsidP="009E33AB">
      <w:pPr>
        <w:spacing w:after="0" w:line="240" w:lineRule="auto"/>
        <w:jc w:val="center"/>
        <w:rPr>
          <w:rFonts w:ascii="Times New Roman" w:hAnsi="Times New Roman" w:cs="Times New Roman"/>
          <w:b/>
        </w:rPr>
      </w:pPr>
    </w:p>
    <w:p w14:paraId="12E611DC" w14:textId="77777777" w:rsidR="009E33AB" w:rsidRPr="001D1E14" w:rsidRDefault="009E33AB" w:rsidP="009E33AB">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77FF7884" w14:textId="77777777" w:rsidTr="00A33203">
        <w:tc>
          <w:tcPr>
            <w:tcW w:w="1995" w:type="dxa"/>
          </w:tcPr>
          <w:p w14:paraId="1F47CF1C"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20E122C4"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EECO10</w:t>
            </w:r>
          </w:p>
        </w:tc>
      </w:tr>
      <w:tr w:rsidR="00085D62" w:rsidRPr="001D1E14" w14:paraId="7F95CB08" w14:textId="77777777" w:rsidTr="00A33203">
        <w:tc>
          <w:tcPr>
            <w:tcW w:w="1995" w:type="dxa"/>
          </w:tcPr>
          <w:p w14:paraId="1EBF4C7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2BE4B238"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rPr>
              <w:t>Personas ar vidējo izglītību</w:t>
            </w:r>
          </w:p>
        </w:tc>
      </w:tr>
      <w:tr w:rsidR="00085D62" w:rsidRPr="001D1E14" w14:paraId="5081121D" w14:textId="77777777" w:rsidTr="00A33203">
        <w:tc>
          <w:tcPr>
            <w:tcW w:w="1995" w:type="dxa"/>
          </w:tcPr>
          <w:p w14:paraId="309AF70E"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4404A562"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Dalībnieki, kuriem augstākais izglītības līmenis, kas iegūts saskaņā ar 2011. gada Starptautiskās izglītības klasifikācijas (ISCED) izglītības pakāpes klasifikāciju, ir ISCED 3 vai ISCED 4.</w:t>
            </w:r>
          </w:p>
          <w:p w14:paraId="01497D84"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Avots: Apvienoto Nāciju Izglītības, zinātnes un kultūras organizācija (UNESCO), Starptautiskā izglītības klasifikācija - ISCED 2011.</w:t>
            </w:r>
          </w:p>
          <w:p w14:paraId="7B60ED6B"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Tas atbilst LFS kategorijai “Vidējā un pēcvidusskolas izglītība, kas nav terciārā izglītība (3. un 4. līmenis)”.</w:t>
            </w:r>
            <w:r w:rsidRPr="001D1E14">
              <w:rPr>
                <w:rStyle w:val="FootnoteReference"/>
                <w:rFonts w:ascii="Times New Roman" w:hAnsi="Times New Roman" w:cs="Times New Roman"/>
                <w:szCs w:val="20"/>
              </w:rPr>
              <w:footnoteReference w:id="14"/>
            </w:r>
          </w:p>
        </w:tc>
      </w:tr>
      <w:tr w:rsidR="00085D62" w:rsidRPr="001D1E14" w14:paraId="5CD7B5F2" w14:textId="77777777" w:rsidTr="00A33203">
        <w:tc>
          <w:tcPr>
            <w:tcW w:w="1995" w:type="dxa"/>
          </w:tcPr>
          <w:p w14:paraId="02A0CBA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veids</w:t>
            </w:r>
            <w:r w:rsidRPr="001D1E14">
              <w:rPr>
                <w:rFonts w:ascii="Times New Roman" w:hAnsi="Times New Roman" w:cs="Times New Roman"/>
                <w:sz w:val="20"/>
                <w:szCs w:val="20"/>
              </w:rPr>
              <w:t xml:space="preserve"> </w:t>
            </w:r>
          </w:p>
        </w:tc>
        <w:tc>
          <w:tcPr>
            <w:tcW w:w="7072" w:type="dxa"/>
          </w:tcPr>
          <w:p w14:paraId="6DB1E629"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2FAF273A" w14:textId="77777777" w:rsidTr="00A33203">
        <w:tc>
          <w:tcPr>
            <w:tcW w:w="1995" w:type="dxa"/>
          </w:tcPr>
          <w:p w14:paraId="5A6BE9D7"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78F6D0A4"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noProof/>
                <w:sz w:val="20"/>
                <w:szCs w:val="20"/>
              </w:rPr>
              <w:t>Personas (neunikālās)</w:t>
            </w:r>
          </w:p>
        </w:tc>
      </w:tr>
      <w:tr w:rsidR="00085D62" w:rsidRPr="001D1E14" w14:paraId="7C6201B9" w14:textId="77777777" w:rsidTr="00A33203">
        <w:tc>
          <w:tcPr>
            <w:tcW w:w="1995" w:type="dxa"/>
          </w:tcPr>
          <w:p w14:paraId="6D80BB7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7EA433BE"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6C521A8C" w14:textId="77777777" w:rsidTr="00A33203">
        <w:tc>
          <w:tcPr>
            <w:tcW w:w="1995" w:type="dxa"/>
          </w:tcPr>
          <w:p w14:paraId="56E9003B"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43BAB22C"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31</w:t>
            </w:r>
          </w:p>
        </w:tc>
      </w:tr>
      <w:tr w:rsidR="00085D62" w:rsidRPr="001D1E14" w14:paraId="345F2B25" w14:textId="77777777" w:rsidTr="00A33203">
        <w:tc>
          <w:tcPr>
            <w:tcW w:w="1995" w:type="dxa"/>
          </w:tcPr>
          <w:p w14:paraId="24D16186"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0F97247B" w14:textId="5AFF1F28"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 xml:space="preserve">1 </w:t>
            </w:r>
            <w:r w:rsidR="00DE37EE">
              <w:rPr>
                <w:rFonts w:ascii="Times New Roman" w:hAnsi="Times New Roman" w:cs="Times New Roman"/>
                <w:sz w:val="20"/>
                <w:szCs w:val="20"/>
              </w:rPr>
              <w:t>594</w:t>
            </w:r>
          </w:p>
        </w:tc>
      </w:tr>
      <w:tr w:rsidR="00085D62" w:rsidRPr="001D1E14" w14:paraId="018D37AD" w14:textId="77777777" w:rsidTr="00A33203">
        <w:tc>
          <w:tcPr>
            <w:tcW w:w="1995" w:type="dxa"/>
            <w:vMerge w:val="restart"/>
          </w:tcPr>
          <w:p w14:paraId="42070794"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5"/>
            </w:r>
          </w:p>
          <w:p w14:paraId="22BA8A24" w14:textId="77777777" w:rsidR="009E33AB" w:rsidRPr="001D1E14" w:rsidRDefault="009E33AB" w:rsidP="00A33203">
            <w:pPr>
              <w:jc w:val="both"/>
              <w:rPr>
                <w:rFonts w:ascii="Times New Roman" w:hAnsi="Times New Roman" w:cs="Times New Roman"/>
                <w:sz w:val="20"/>
                <w:szCs w:val="20"/>
              </w:rPr>
            </w:pPr>
          </w:p>
        </w:tc>
        <w:tc>
          <w:tcPr>
            <w:tcW w:w="7072" w:type="dxa"/>
          </w:tcPr>
          <w:p w14:paraId="69524498"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r w:rsidRPr="001D1E14">
              <w:rPr>
                <w:rFonts w:ascii="Times New Roman" w:hAnsi="Times New Roman" w:cs="Times New Roman"/>
                <w:i/>
                <w:sz w:val="20"/>
                <w:szCs w:val="20"/>
              </w:rPr>
              <w:t xml:space="preserve"> </w:t>
            </w:r>
          </w:p>
          <w:p w14:paraId="141E59EE"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B6CC9B6"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834B8B"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2F5FA3A" w14:textId="77777777" w:rsidR="009E33AB" w:rsidRPr="001D1E14" w:rsidRDefault="009E33AB" w:rsidP="009E33AB">
            <w:pPr>
              <w:pStyle w:val="ListParagraph"/>
              <w:numPr>
                <w:ilvl w:val="0"/>
                <w:numId w:val="9"/>
              </w:numPr>
              <w:jc w:val="both"/>
              <w:rPr>
                <w:rFonts w:ascii="Times New Roman" w:hAnsi="Times New Roman" w:cs="Times New Roman"/>
                <w:i/>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523605AD" w14:textId="77777777" w:rsidTr="00A33203">
        <w:tc>
          <w:tcPr>
            <w:tcW w:w="1995" w:type="dxa"/>
            <w:vMerge/>
          </w:tcPr>
          <w:p w14:paraId="219D8898" w14:textId="77777777" w:rsidR="009E33AB" w:rsidRPr="001D1E14" w:rsidRDefault="009E33AB" w:rsidP="00A33203">
            <w:pPr>
              <w:jc w:val="both"/>
              <w:rPr>
                <w:rFonts w:ascii="Times New Roman" w:hAnsi="Times New Roman" w:cs="Times New Roman"/>
                <w:b/>
                <w:sz w:val="20"/>
                <w:szCs w:val="20"/>
              </w:rPr>
            </w:pPr>
          </w:p>
        </w:tc>
        <w:tc>
          <w:tcPr>
            <w:tcW w:w="7072" w:type="dxa"/>
          </w:tcPr>
          <w:p w14:paraId="338DF128"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6"/>
            </w:r>
          </w:p>
          <w:p w14:paraId="3E69A972"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9.2.6.SAM un 9.2.5. SAM projekta dati).</w:t>
            </w:r>
          </w:p>
          <w:p w14:paraId="67696AE0" w14:textId="574C4716"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0DAB7F5A" w14:textId="77777777" w:rsidTr="00A33203">
        <w:tc>
          <w:tcPr>
            <w:tcW w:w="1995" w:type="dxa"/>
            <w:vMerge/>
          </w:tcPr>
          <w:p w14:paraId="7D84AE63" w14:textId="77777777" w:rsidR="009E33AB" w:rsidRPr="001D1E14" w:rsidRDefault="009E33AB" w:rsidP="00A33203">
            <w:pPr>
              <w:jc w:val="both"/>
              <w:rPr>
                <w:rFonts w:ascii="Times New Roman" w:hAnsi="Times New Roman" w:cs="Times New Roman"/>
                <w:b/>
                <w:sz w:val="20"/>
                <w:szCs w:val="20"/>
              </w:rPr>
            </w:pPr>
          </w:p>
        </w:tc>
        <w:tc>
          <w:tcPr>
            <w:tcW w:w="7072" w:type="dxa"/>
          </w:tcPr>
          <w:p w14:paraId="6623056C"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6893EB01" w14:textId="1E3A6672"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Mērķa vērtība noteikta, ņemot vērā plānotās izmaksas uz vienu apmācāmo (vidēji 675 EUR uz vienu apmācāmo, ņemot vērā iespējamo izmaksu pieaugumu</w:t>
            </w:r>
            <w:r w:rsidR="00265878">
              <w:rPr>
                <w:rFonts w:ascii="Times New Roman" w:hAnsi="Times New Roman" w:cs="Times New Roman"/>
                <w:sz w:val="20"/>
                <w:szCs w:val="20"/>
              </w:rPr>
              <w:t>.</w:t>
            </w:r>
            <w:r w:rsidRPr="001D1E14">
              <w:rPr>
                <w:rFonts w:ascii="Times New Roman" w:hAnsi="Times New Roman" w:cs="Times New Roman"/>
                <w:sz w:val="20"/>
                <w:szCs w:val="20"/>
              </w:rPr>
              <w:t>)kopumā plānots apmācīt 15 494 ārstniecības personu un ārstniecības atbalsta personu (bez rezidentūrām</w:t>
            </w:r>
            <w:r w:rsidR="007C1A3F">
              <w:rPr>
                <w:rFonts w:ascii="Times New Roman" w:hAnsi="Times New Roman" w:cs="Times New Roman"/>
                <w:sz w:val="20"/>
                <w:szCs w:val="20"/>
              </w:rPr>
              <w:t xml:space="preserve"> (68 personas)</w:t>
            </w:r>
            <w:r w:rsidRPr="001D1E14">
              <w:rPr>
                <w:rFonts w:ascii="Times New Roman" w:hAnsi="Times New Roman" w:cs="Times New Roman"/>
                <w:sz w:val="20"/>
                <w:szCs w:val="20"/>
              </w:rPr>
              <w:t>), no kurām ap 10% plānoti personas ar vidējo izglītību</w:t>
            </w:r>
            <w:r w:rsidR="005A3A48">
              <w:rPr>
                <w:rFonts w:ascii="Times New Roman" w:hAnsi="Times New Roman" w:cs="Times New Roman"/>
                <w:sz w:val="20"/>
                <w:szCs w:val="20"/>
              </w:rPr>
              <w:t xml:space="preserve"> (1 549 personas)</w:t>
            </w:r>
            <w:r w:rsidRPr="001D1E14">
              <w:rPr>
                <w:rFonts w:ascii="Times New Roman" w:hAnsi="Times New Roman" w:cs="Times New Roman"/>
                <w:sz w:val="20"/>
                <w:szCs w:val="20"/>
              </w:rPr>
              <w:t>. Papildus mērķa vērtībā tiek ieskaitītas ārstniecības personas, kas piesaistītas darbam veselības aprūpē noteiktos reģionos un iestādēs un kam ir vidējā izglītība (</w:t>
            </w:r>
            <w:r w:rsidR="00277C9D">
              <w:rPr>
                <w:rFonts w:ascii="Times New Roman" w:hAnsi="Times New Roman" w:cs="Times New Roman"/>
                <w:sz w:val="20"/>
                <w:szCs w:val="20"/>
              </w:rPr>
              <w:t>45</w:t>
            </w:r>
            <w:r w:rsidR="00277C9D"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w:t>
            </w:r>
            <w:r w:rsidR="00277C9D">
              <w:rPr>
                <w:rFonts w:ascii="Times New Roman" w:hAnsi="Times New Roman" w:cs="Times New Roman"/>
                <w:sz w:val="20"/>
                <w:szCs w:val="20"/>
              </w:rPr>
              <w:t>s</w:t>
            </w:r>
            <w:r w:rsidRPr="001D1E14">
              <w:rPr>
                <w:rFonts w:ascii="Times New Roman" w:hAnsi="Times New Roman" w:cs="Times New Roman"/>
                <w:sz w:val="20"/>
                <w:szCs w:val="20"/>
              </w:rPr>
              <w:t xml:space="preserve"> ), </w:t>
            </w:r>
            <w:r w:rsidR="00277C9D">
              <w:rPr>
                <w:rFonts w:ascii="Times New Roman" w:hAnsi="Times New Roman" w:cs="Times New Roman"/>
                <w:sz w:val="20"/>
                <w:szCs w:val="20"/>
              </w:rPr>
              <w:t>ņemot vērā, ka to skaits ir aptuveni 10% no kopējā piesaistāmo ārstniecības personu skaita</w:t>
            </w:r>
            <w:r w:rsidR="00DE37EE">
              <w:rPr>
                <w:rFonts w:ascii="Times New Roman" w:hAnsi="Times New Roman" w:cs="Times New Roman"/>
                <w:sz w:val="20"/>
                <w:szCs w:val="20"/>
              </w:rPr>
              <w:t xml:space="preserve"> (458 personas)</w:t>
            </w:r>
            <w:r w:rsidR="00277C9D">
              <w:rPr>
                <w:rFonts w:ascii="Times New Roman" w:hAnsi="Times New Roman" w:cs="Times New Roman"/>
                <w:sz w:val="20"/>
                <w:szCs w:val="20"/>
              </w:rPr>
              <w:t>.</w:t>
            </w:r>
            <w:r w:rsidRPr="001D1E14">
              <w:rPr>
                <w:rFonts w:ascii="Times New Roman" w:hAnsi="Times New Roman" w:cs="Times New Roman"/>
                <w:sz w:val="20"/>
                <w:szCs w:val="20"/>
              </w:rPr>
              <w:t>.</w:t>
            </w:r>
          </w:p>
        </w:tc>
      </w:tr>
      <w:tr w:rsidR="00085D62" w:rsidRPr="001D1E14" w14:paraId="3893DD87" w14:textId="77777777" w:rsidTr="00A33203">
        <w:tc>
          <w:tcPr>
            <w:tcW w:w="1995" w:type="dxa"/>
            <w:vMerge/>
          </w:tcPr>
          <w:p w14:paraId="07414816" w14:textId="77777777" w:rsidR="009E33AB" w:rsidRPr="001D1E14" w:rsidRDefault="009E33AB" w:rsidP="00A33203">
            <w:pPr>
              <w:jc w:val="both"/>
              <w:rPr>
                <w:rFonts w:ascii="Times New Roman" w:hAnsi="Times New Roman" w:cs="Times New Roman"/>
                <w:b/>
                <w:sz w:val="20"/>
                <w:szCs w:val="20"/>
              </w:rPr>
            </w:pPr>
          </w:p>
        </w:tc>
        <w:tc>
          <w:tcPr>
            <w:tcW w:w="7072" w:type="dxa"/>
          </w:tcPr>
          <w:p w14:paraId="6E7723CB"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6BA51E9A" w14:textId="2492EA82"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 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.SAM rezultātā 1</w:t>
            </w:r>
            <w:r w:rsidR="00D65CAD">
              <w:rPr>
                <w:rFonts w:ascii="Times New Roman" w:hAnsi="Times New Roman" w:cs="Times New Roman"/>
                <w:sz w:val="20"/>
                <w:szCs w:val="20"/>
              </w:rPr>
              <w:t>594</w:t>
            </w:r>
            <w:r w:rsidR="00D65CAD" w:rsidRPr="001D1E14">
              <w:rPr>
                <w:rFonts w:ascii="Times New Roman" w:hAnsi="Times New Roman" w:cs="Times New Roman"/>
                <w:sz w:val="20"/>
                <w:szCs w:val="20"/>
              </w:rPr>
              <w:t xml:space="preserve"> </w:t>
            </w:r>
            <w:r w:rsidRPr="001D1E14">
              <w:rPr>
                <w:rFonts w:ascii="Times New Roman" w:hAnsi="Times New Roman" w:cs="Times New Roman"/>
                <w:sz w:val="20"/>
                <w:szCs w:val="20"/>
              </w:rPr>
              <w:t>ārstniecības personas ar vidējo izglītību uzlabos kvalifikāciju un sniegs augsta līmeņa pakalpojumus atbilstoši nozares reformām un pacientu vajadzībām.</w:t>
            </w:r>
          </w:p>
        </w:tc>
      </w:tr>
      <w:tr w:rsidR="00085D62" w:rsidRPr="001D1E14" w14:paraId="61D3C2F7" w14:textId="77777777" w:rsidTr="00A33203">
        <w:tc>
          <w:tcPr>
            <w:tcW w:w="1995" w:type="dxa"/>
            <w:vMerge/>
          </w:tcPr>
          <w:p w14:paraId="1BA646F5" w14:textId="77777777" w:rsidR="009E33AB" w:rsidRPr="001D1E14" w:rsidRDefault="009E33AB" w:rsidP="00A33203">
            <w:pPr>
              <w:jc w:val="both"/>
              <w:rPr>
                <w:rFonts w:ascii="Times New Roman" w:hAnsi="Times New Roman" w:cs="Times New Roman"/>
                <w:b/>
                <w:sz w:val="20"/>
                <w:szCs w:val="20"/>
              </w:rPr>
            </w:pPr>
          </w:p>
        </w:tc>
        <w:tc>
          <w:tcPr>
            <w:tcW w:w="7072" w:type="dxa"/>
          </w:tcPr>
          <w:p w14:paraId="54FCE059"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04378AC8" w14:textId="77777777" w:rsidR="009E33AB" w:rsidRPr="001D1E14" w:rsidRDefault="009E33AB" w:rsidP="00A33203">
            <w:pPr>
              <w:tabs>
                <w:tab w:val="left" w:pos="1257"/>
              </w:tabs>
              <w:jc w:val="both"/>
              <w:rPr>
                <w:rFonts w:ascii="Times New Roman" w:hAnsi="Times New Roman" w:cs="Times New Roman"/>
                <w:sz w:val="20"/>
                <w:szCs w:val="20"/>
              </w:rPr>
            </w:pPr>
            <w:r w:rsidRPr="001D1E14">
              <w:rPr>
                <w:rFonts w:ascii="Times New Roman" w:hAnsi="Times New Roman" w:cs="Times New Roman"/>
                <w:sz w:val="20"/>
                <w:szCs w:val="20"/>
              </w:rPr>
              <w:t>Galvenie riski attiecībā uz rādītāja mērķa vērtības sasniegšanu saistīti ar iespējamajām izmaiņām vienas personas apmācību izmaksās.</w:t>
            </w:r>
          </w:p>
        </w:tc>
      </w:tr>
      <w:tr w:rsidR="009E33AB" w:rsidRPr="001D1E14" w14:paraId="5FD1EC79" w14:textId="77777777" w:rsidTr="00A33203">
        <w:tc>
          <w:tcPr>
            <w:tcW w:w="1995" w:type="dxa"/>
          </w:tcPr>
          <w:p w14:paraId="13EB734C"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 xml:space="preserve">Rādītāja sasniegšana </w:t>
            </w:r>
          </w:p>
        </w:tc>
        <w:tc>
          <w:tcPr>
            <w:tcW w:w="7072" w:type="dxa"/>
          </w:tcPr>
          <w:p w14:paraId="4AB2DDDC" w14:textId="71ECA826"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ar vidējo izglītību, kura saņēmusi ESF</w:t>
            </w:r>
            <w:r w:rsidR="009C1B5E"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 līdzfinansējumu apmācībām veselības jomā</w:t>
            </w:r>
            <w:r w:rsidR="00B60BE8">
              <w:rPr>
                <w:rFonts w:ascii="Times New Roman" w:hAnsi="Times New Roman" w:cs="Times New Roman"/>
                <w:sz w:val="20"/>
                <w:szCs w:val="20"/>
              </w:rPr>
              <w:t xml:space="preserve"> vai piesaistīta </w:t>
            </w:r>
            <w:r w:rsidR="00BA6896">
              <w:rPr>
                <w:rFonts w:ascii="Times New Roman" w:hAnsi="Times New Roman" w:cs="Times New Roman"/>
                <w:sz w:val="20"/>
                <w:szCs w:val="20"/>
              </w:rPr>
              <w:t>darbam ārstniecības iestādē</w:t>
            </w:r>
            <w:r w:rsidRPr="001D1E14">
              <w:rPr>
                <w:rFonts w:ascii="Times New Roman" w:hAnsi="Times New Roman" w:cs="Times New Roman"/>
                <w:sz w:val="20"/>
                <w:szCs w:val="20"/>
              </w:rPr>
              <w:t>. Vērtība uzskatāma par sasniegtu pēc apmācību beigām, kad izmaksas par atbalstītās personas apmācībām iekļautas maksājuma pieprasījumā, pamatojoties uz dalībnieku reģistrācijas parakstu lapām</w:t>
            </w:r>
            <w:r w:rsidR="00B60BE8">
              <w:rPr>
                <w:rFonts w:ascii="Times New Roman" w:hAnsi="Times New Roman" w:cs="Times New Roman"/>
                <w:sz w:val="20"/>
                <w:szCs w:val="20"/>
              </w:rPr>
              <w:t xml:space="preserve"> un attiecīgi pēc ārstniecības personu piesaistes</w:t>
            </w:r>
            <w:r w:rsidRPr="001D1E14">
              <w:rPr>
                <w:rFonts w:ascii="Times New Roman" w:hAnsi="Times New Roman" w:cs="Times New Roman"/>
                <w:sz w:val="20"/>
                <w:szCs w:val="20"/>
              </w:rPr>
              <w:t>.</w:t>
            </w:r>
          </w:p>
          <w:p w14:paraId="4AF6240D" w14:textId="4F7E7D3F"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w:t>
            </w:r>
            <w:r w:rsidR="00D65CAD">
              <w:rPr>
                <w:rFonts w:ascii="Times New Roman" w:hAnsi="Times New Roman" w:cs="Times New Roman"/>
                <w:sz w:val="20"/>
                <w:szCs w:val="20"/>
              </w:rPr>
              <w:t xml:space="preserve">indikatīvi </w:t>
            </w:r>
            <w:r w:rsidRPr="001D1E14">
              <w:rPr>
                <w:rFonts w:ascii="Times New Roman" w:hAnsi="Times New Roman" w:cs="Times New Roman"/>
                <w:sz w:val="20"/>
                <w:szCs w:val="20"/>
              </w:rPr>
              <w:t xml:space="preserve">pieejamais finansējums </w:t>
            </w:r>
            <w:r w:rsidR="00EF0658" w:rsidRPr="00EF0658">
              <w:rPr>
                <w:rFonts w:ascii="Times New Roman" w:hAnsi="Times New Roman" w:cs="Times New Roman"/>
                <w:sz w:val="20"/>
                <w:szCs w:val="20"/>
              </w:rPr>
              <w:t>4.1.2.</w:t>
            </w:r>
            <w:ins w:id="37" w:author="Edijs Kirsanovs" w:date="2022-12-07T11:26:00Z">
              <w:r w:rsidR="005151EC">
                <w:rPr>
                  <w:rFonts w:ascii="Times New Roman" w:hAnsi="Times New Roman" w:cs="Times New Roman"/>
                  <w:sz w:val="20"/>
                  <w:szCs w:val="20"/>
                </w:rPr>
                <w:t>6</w:t>
              </w:r>
            </w:ins>
            <w:del w:id="38" w:author="Edijs Kirsanovs" w:date="2022-12-07T11:26:00Z">
              <w:r w:rsidR="00EF0658" w:rsidRPr="00EF0658" w:rsidDel="005151EC">
                <w:rPr>
                  <w:rFonts w:ascii="Times New Roman" w:hAnsi="Times New Roman" w:cs="Times New Roman"/>
                  <w:sz w:val="20"/>
                  <w:szCs w:val="20"/>
                </w:rPr>
                <w:delText>5</w:delText>
              </w:r>
            </w:del>
            <w:r w:rsidR="00EF0658" w:rsidRPr="00EF0658">
              <w:rPr>
                <w:rFonts w:ascii="Times New Roman" w:hAnsi="Times New Roman" w:cs="Times New Roman"/>
                <w:sz w:val="20"/>
                <w:szCs w:val="20"/>
              </w:rPr>
              <w:t>.pasākuma “Uzlabot izglītības iespējas ārstniecības personām, t.sk. uzlabojot tālākizglītības pieejamību”</w:t>
            </w:r>
            <w:r w:rsidR="00EF0658">
              <w:rPr>
                <w:rFonts w:ascii="Times New Roman" w:hAnsi="Times New Roman" w:cs="Times New Roman"/>
                <w:sz w:val="20"/>
                <w:szCs w:val="20"/>
              </w:rPr>
              <w:t xml:space="preserve"> un </w:t>
            </w:r>
            <w:r w:rsidR="00EF0658" w:rsidRPr="00EF0658">
              <w:rPr>
                <w:rFonts w:ascii="Times New Roman" w:hAnsi="Times New Roman" w:cs="Times New Roman"/>
                <w:sz w:val="20"/>
                <w:szCs w:val="20"/>
              </w:rPr>
              <w:t>4.1.2.</w:t>
            </w:r>
            <w:ins w:id="39" w:author="Edijs Kirsanovs" w:date="2022-12-07T11:27:00Z">
              <w:r w:rsidR="005151EC">
                <w:rPr>
                  <w:rFonts w:ascii="Times New Roman" w:hAnsi="Times New Roman" w:cs="Times New Roman"/>
                  <w:sz w:val="20"/>
                  <w:szCs w:val="20"/>
                </w:rPr>
                <w:t>5</w:t>
              </w:r>
            </w:ins>
            <w:del w:id="40" w:author="Edijs Kirsanovs" w:date="2022-12-07T11:27:00Z">
              <w:r w:rsidR="00EF0658" w:rsidRPr="00EF0658" w:rsidDel="005151EC">
                <w:rPr>
                  <w:rFonts w:ascii="Times New Roman" w:hAnsi="Times New Roman" w:cs="Times New Roman"/>
                  <w:sz w:val="20"/>
                  <w:szCs w:val="20"/>
                </w:rPr>
                <w:delText>6</w:delText>
              </w:r>
            </w:del>
            <w:r w:rsidR="00EF0658" w:rsidRPr="00EF0658">
              <w:rPr>
                <w:rFonts w:ascii="Times New Roman" w:hAnsi="Times New Roman" w:cs="Times New Roman"/>
                <w:sz w:val="20"/>
                <w:szCs w:val="20"/>
              </w:rPr>
              <w:t>.pasākuma “Piesaistīt un noturēt ārstniecības personas darbam valsts apmaksāto veselības aprūpes pakalpojumu sektorā, īpaši stacionāros” ietvaros</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 xml:space="preserve"> </w:t>
            </w:r>
            <w:r w:rsidRPr="001D1E14">
              <w:rPr>
                <w:rFonts w:ascii="Times New Roman" w:hAnsi="Times New Roman" w:cs="Times New Roman"/>
                <w:sz w:val="20"/>
                <w:szCs w:val="20"/>
              </w:rPr>
              <w:t xml:space="preserve">– </w:t>
            </w:r>
            <w:r w:rsidR="00D65CAD" w:rsidRPr="005151EC">
              <w:rPr>
                <w:rFonts w:ascii="Times New Roman" w:hAnsi="Times New Roman" w:cs="Times New Roman"/>
                <w:sz w:val="20"/>
                <w:szCs w:val="20"/>
                <w:highlight w:val="yellow"/>
                <w:rPrChange w:id="41" w:author="Edijs Kirsanovs" w:date="2022-12-07T11:29:00Z">
                  <w:rPr>
                    <w:rFonts w:ascii="Times New Roman" w:hAnsi="Times New Roman" w:cs="Times New Roman"/>
                    <w:sz w:val="20"/>
                    <w:szCs w:val="20"/>
                  </w:rPr>
                </w:rPrChange>
              </w:rPr>
              <w:t>1 634 850</w:t>
            </w:r>
            <w:r w:rsidRPr="005151EC">
              <w:rPr>
                <w:rFonts w:ascii="Times New Roman" w:hAnsi="Times New Roman" w:cs="Times New Roman"/>
                <w:sz w:val="20"/>
                <w:szCs w:val="20"/>
                <w:highlight w:val="yellow"/>
                <w:rPrChange w:id="42" w:author="Edijs Kirsanovs" w:date="2022-12-07T11:29:00Z">
                  <w:rPr>
                    <w:rFonts w:ascii="Times New Roman" w:hAnsi="Times New Roman" w:cs="Times New Roman"/>
                    <w:sz w:val="20"/>
                    <w:szCs w:val="20"/>
                  </w:rPr>
                </w:rPrChange>
              </w:rPr>
              <w:t xml:space="preserve"> EUR (</w:t>
            </w:r>
            <w:r w:rsidR="00D65CAD" w:rsidRPr="005151EC">
              <w:rPr>
                <w:rFonts w:ascii="Times New Roman" w:hAnsi="Times New Roman" w:cs="Times New Roman"/>
                <w:sz w:val="20"/>
                <w:szCs w:val="20"/>
                <w:highlight w:val="yellow"/>
                <w:rPrChange w:id="43" w:author="Edijs Kirsanovs" w:date="2022-12-07T11:29:00Z">
                  <w:rPr>
                    <w:rFonts w:ascii="Times New Roman" w:hAnsi="Times New Roman" w:cs="Times New Roman"/>
                    <w:sz w:val="20"/>
                    <w:szCs w:val="20"/>
                  </w:rPr>
                </w:rPrChange>
              </w:rPr>
              <w:t xml:space="preserve">675 </w:t>
            </w:r>
            <w:r w:rsidRPr="005151EC">
              <w:rPr>
                <w:rFonts w:ascii="Times New Roman" w:hAnsi="Times New Roman" w:cs="Times New Roman"/>
                <w:sz w:val="20"/>
                <w:szCs w:val="20"/>
                <w:highlight w:val="yellow"/>
                <w:rPrChange w:id="44" w:author="Edijs Kirsanovs" w:date="2022-12-07T11:29:00Z">
                  <w:rPr>
                    <w:rFonts w:ascii="Times New Roman" w:hAnsi="Times New Roman" w:cs="Times New Roman"/>
                    <w:sz w:val="20"/>
                    <w:szCs w:val="20"/>
                  </w:rPr>
                </w:rPrChange>
              </w:rPr>
              <w:t>EUR x 1 549 cilv.</w:t>
            </w:r>
            <w:r w:rsidR="00B60BE8" w:rsidRPr="005151EC">
              <w:rPr>
                <w:rFonts w:ascii="Times New Roman" w:hAnsi="Times New Roman" w:cs="Times New Roman"/>
                <w:sz w:val="20"/>
                <w:szCs w:val="20"/>
                <w:highlight w:val="yellow"/>
                <w:rPrChange w:id="45" w:author="Edijs Kirsanovs" w:date="2022-12-07T11:29:00Z">
                  <w:rPr>
                    <w:rFonts w:ascii="Times New Roman" w:hAnsi="Times New Roman" w:cs="Times New Roman"/>
                    <w:sz w:val="20"/>
                    <w:szCs w:val="20"/>
                  </w:rPr>
                </w:rPrChange>
              </w:rPr>
              <w:t xml:space="preserve"> = 1 045 575 EUR;</w:t>
            </w:r>
            <w:r w:rsidRPr="005151EC">
              <w:rPr>
                <w:rFonts w:ascii="Times New Roman" w:hAnsi="Times New Roman" w:cs="Times New Roman"/>
                <w:sz w:val="20"/>
                <w:szCs w:val="20"/>
                <w:highlight w:val="yellow"/>
                <w:rPrChange w:id="46" w:author="Edijs Kirsanovs" w:date="2022-12-07T11:29:00Z">
                  <w:rPr>
                    <w:rFonts w:ascii="Times New Roman" w:hAnsi="Times New Roman" w:cs="Times New Roman"/>
                    <w:sz w:val="20"/>
                    <w:szCs w:val="20"/>
                  </w:rPr>
                </w:rPrChange>
              </w:rPr>
              <w:t xml:space="preserve"> </w:t>
            </w:r>
            <w:r w:rsidR="00D65CAD" w:rsidRPr="005151EC">
              <w:rPr>
                <w:rFonts w:ascii="Times New Roman" w:hAnsi="Times New Roman" w:cs="Times New Roman"/>
                <w:sz w:val="20"/>
                <w:szCs w:val="20"/>
                <w:highlight w:val="yellow"/>
                <w:rPrChange w:id="47" w:author="Edijs Kirsanovs" w:date="2022-12-07T11:29:00Z">
                  <w:rPr>
                    <w:rFonts w:ascii="Times New Roman" w:hAnsi="Times New Roman" w:cs="Times New Roman"/>
                    <w:sz w:val="20"/>
                    <w:szCs w:val="20"/>
                  </w:rPr>
                </w:rPrChange>
              </w:rPr>
              <w:t xml:space="preserve">13 095 </w:t>
            </w:r>
            <w:r w:rsidRPr="005151EC">
              <w:rPr>
                <w:rFonts w:ascii="Times New Roman" w:hAnsi="Times New Roman" w:cs="Times New Roman"/>
                <w:sz w:val="20"/>
                <w:szCs w:val="20"/>
                <w:highlight w:val="yellow"/>
                <w:rPrChange w:id="48" w:author="Edijs Kirsanovs" w:date="2022-12-07T11:29:00Z">
                  <w:rPr>
                    <w:rFonts w:ascii="Times New Roman" w:hAnsi="Times New Roman" w:cs="Times New Roman"/>
                    <w:sz w:val="20"/>
                    <w:szCs w:val="20"/>
                  </w:rPr>
                </w:rPrChange>
              </w:rPr>
              <w:t xml:space="preserve">EUR x </w:t>
            </w:r>
            <w:r w:rsidR="00D65CAD" w:rsidRPr="005151EC">
              <w:rPr>
                <w:rFonts w:ascii="Times New Roman" w:hAnsi="Times New Roman" w:cs="Times New Roman"/>
                <w:sz w:val="20"/>
                <w:szCs w:val="20"/>
                <w:highlight w:val="yellow"/>
                <w:rPrChange w:id="49" w:author="Edijs Kirsanovs" w:date="2022-12-07T11:29:00Z">
                  <w:rPr>
                    <w:rFonts w:ascii="Times New Roman" w:hAnsi="Times New Roman" w:cs="Times New Roman"/>
                    <w:sz w:val="20"/>
                    <w:szCs w:val="20"/>
                  </w:rPr>
                </w:rPrChange>
              </w:rPr>
              <w:t xml:space="preserve">45 </w:t>
            </w:r>
            <w:r w:rsidRPr="005151EC">
              <w:rPr>
                <w:rFonts w:ascii="Times New Roman" w:hAnsi="Times New Roman" w:cs="Times New Roman"/>
                <w:sz w:val="20"/>
                <w:szCs w:val="20"/>
                <w:highlight w:val="yellow"/>
                <w:rPrChange w:id="50" w:author="Edijs Kirsanovs" w:date="2022-12-07T11:29:00Z">
                  <w:rPr>
                    <w:rFonts w:ascii="Times New Roman" w:hAnsi="Times New Roman" w:cs="Times New Roman"/>
                    <w:sz w:val="20"/>
                    <w:szCs w:val="20"/>
                  </w:rPr>
                </w:rPrChange>
              </w:rPr>
              <w:t>cilv.</w:t>
            </w:r>
            <w:r w:rsidR="00B60BE8" w:rsidRPr="005151EC">
              <w:rPr>
                <w:rFonts w:ascii="Times New Roman" w:hAnsi="Times New Roman" w:cs="Times New Roman"/>
                <w:sz w:val="20"/>
                <w:szCs w:val="20"/>
                <w:highlight w:val="yellow"/>
                <w:rPrChange w:id="51" w:author="Edijs Kirsanovs" w:date="2022-12-07T11:29:00Z">
                  <w:rPr>
                    <w:rFonts w:ascii="Times New Roman" w:hAnsi="Times New Roman" w:cs="Times New Roman"/>
                    <w:sz w:val="20"/>
                    <w:szCs w:val="20"/>
                  </w:rPr>
                </w:rPrChange>
              </w:rPr>
              <w:t>=589 275</w:t>
            </w:r>
            <w:r w:rsidRPr="005151EC">
              <w:rPr>
                <w:rFonts w:ascii="Times New Roman" w:hAnsi="Times New Roman" w:cs="Times New Roman"/>
                <w:sz w:val="20"/>
                <w:szCs w:val="20"/>
                <w:highlight w:val="yellow"/>
                <w:rPrChange w:id="52" w:author="Edijs Kirsanovs" w:date="2022-12-07T11:29:00Z">
                  <w:rPr>
                    <w:rFonts w:ascii="Times New Roman" w:hAnsi="Times New Roman" w:cs="Times New Roman"/>
                    <w:sz w:val="20"/>
                    <w:szCs w:val="20"/>
                  </w:rPr>
                </w:rPrChange>
              </w:rPr>
              <w:t>)</w:t>
            </w:r>
          </w:p>
        </w:tc>
      </w:tr>
    </w:tbl>
    <w:p w14:paraId="1369D16D" w14:textId="77777777" w:rsidR="009E33AB" w:rsidRPr="001D1E14" w:rsidRDefault="009E33AB" w:rsidP="009E33AB">
      <w:pPr>
        <w:spacing w:after="0" w:line="240" w:lineRule="auto"/>
        <w:ind w:firstLine="720"/>
        <w:rPr>
          <w:rFonts w:ascii="Times New Roman" w:hAnsi="Times New Roman" w:cs="Times New Roman"/>
        </w:rPr>
      </w:pPr>
    </w:p>
    <w:p w14:paraId="5D93F28D" w14:textId="77777777" w:rsidR="009E33AB" w:rsidRPr="001D1E14" w:rsidRDefault="009E33AB" w:rsidP="009E33AB">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85D62" w:rsidRPr="001D1E14" w14:paraId="5CF62871" w14:textId="77777777" w:rsidTr="00A33203">
        <w:tc>
          <w:tcPr>
            <w:tcW w:w="1995" w:type="dxa"/>
          </w:tcPr>
          <w:p w14:paraId="0FCCEEA8"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Rādītāja Nr.</w:t>
            </w:r>
            <w:r w:rsidRPr="001D1E14">
              <w:rPr>
                <w:rFonts w:ascii="Times New Roman" w:hAnsi="Times New Roman" w:cs="Times New Roman"/>
                <w:sz w:val="20"/>
                <w:szCs w:val="20"/>
              </w:rPr>
              <w:t xml:space="preserve"> (ID)</w:t>
            </w:r>
          </w:p>
        </w:tc>
        <w:tc>
          <w:tcPr>
            <w:tcW w:w="7072" w:type="dxa"/>
          </w:tcPr>
          <w:p w14:paraId="43EC57EE" w14:textId="77777777" w:rsidR="009E33AB" w:rsidRPr="001D1E14" w:rsidRDefault="009E33AB" w:rsidP="00A33203">
            <w:pPr>
              <w:rPr>
                <w:rFonts w:ascii="Times New Roman" w:hAnsi="Times New Roman" w:cs="Times New Roman"/>
                <w:b/>
                <w:sz w:val="20"/>
                <w:szCs w:val="20"/>
              </w:rPr>
            </w:pPr>
            <w:r w:rsidRPr="001D1E14">
              <w:rPr>
                <w:rFonts w:ascii="Times New Roman" w:hAnsi="Times New Roman" w:cs="Times New Roman"/>
                <w:b/>
                <w:sz w:val="20"/>
                <w:szCs w:val="20"/>
              </w:rPr>
              <w:t>EECO11</w:t>
            </w:r>
          </w:p>
        </w:tc>
      </w:tr>
      <w:tr w:rsidR="00085D62" w:rsidRPr="001D1E14" w14:paraId="6A4538D7" w14:textId="77777777" w:rsidTr="00A33203">
        <w:tc>
          <w:tcPr>
            <w:tcW w:w="1995" w:type="dxa"/>
          </w:tcPr>
          <w:p w14:paraId="6A7A4ED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nosaukums</w:t>
            </w:r>
          </w:p>
        </w:tc>
        <w:tc>
          <w:tcPr>
            <w:tcW w:w="7072" w:type="dxa"/>
          </w:tcPr>
          <w:p w14:paraId="71306FFD" w14:textId="77777777" w:rsidR="009E33AB" w:rsidRPr="001D1E14" w:rsidRDefault="009E33AB" w:rsidP="00A33203">
            <w:pPr>
              <w:rPr>
                <w:rFonts w:ascii="Times New Roman" w:hAnsi="Times New Roman" w:cs="Times New Roman"/>
                <w:iCs/>
                <w:sz w:val="20"/>
                <w:szCs w:val="20"/>
              </w:rPr>
            </w:pPr>
            <w:r w:rsidRPr="001D1E14">
              <w:rPr>
                <w:rFonts w:ascii="Times New Roman" w:hAnsi="Times New Roman" w:cs="Times New Roman"/>
                <w:iCs/>
                <w:sz w:val="20"/>
                <w:szCs w:val="20"/>
              </w:rPr>
              <w:t>Personas ar augstāko izglītību</w:t>
            </w:r>
          </w:p>
        </w:tc>
      </w:tr>
      <w:tr w:rsidR="00085D62" w:rsidRPr="001D1E14" w14:paraId="4A168017" w14:textId="77777777" w:rsidTr="00A33203">
        <w:tc>
          <w:tcPr>
            <w:tcW w:w="1995" w:type="dxa"/>
          </w:tcPr>
          <w:p w14:paraId="7CA27ABA"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definīcija</w:t>
            </w:r>
          </w:p>
        </w:tc>
        <w:tc>
          <w:tcPr>
            <w:tcW w:w="7072" w:type="dxa"/>
          </w:tcPr>
          <w:p w14:paraId="004B1D9F"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Dalībnieki, kuriem ir pabeigts augstākais izglītības līmenis saskaņā ar 2011. gada Starptautisko standartizēto izglītības klasifikāciju (ISCED), ir ISCED 5, ISCD 6, ISCED 7 vai ISCED 8.</w:t>
            </w:r>
          </w:p>
          <w:p w14:paraId="5CBC0D8A"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lastRenderedPageBreak/>
              <w:t>Avots: Apvienoto Nāciju Izglītības, zinātnes un kultūras organizācija (UNESCO), Starptautiskā izglītības klasifikācija - ISCED 2011.</w:t>
            </w:r>
          </w:p>
          <w:p w14:paraId="35604A7D" w14:textId="77777777" w:rsidR="009E33AB" w:rsidRPr="001D1E14" w:rsidRDefault="009E33AB" w:rsidP="00A33203">
            <w:pPr>
              <w:jc w:val="both"/>
              <w:rPr>
                <w:rFonts w:ascii="Times New Roman" w:hAnsi="Times New Roman" w:cs="Times New Roman"/>
                <w:iCs/>
                <w:sz w:val="20"/>
                <w:szCs w:val="20"/>
              </w:rPr>
            </w:pPr>
            <w:r w:rsidRPr="001D1E14">
              <w:rPr>
                <w:rFonts w:ascii="Times New Roman" w:hAnsi="Times New Roman" w:cs="Times New Roman"/>
                <w:iCs/>
                <w:sz w:val="20"/>
                <w:szCs w:val="20"/>
              </w:rPr>
              <w:t>Tas atbilst LFS kategorijai “Augstākā izglītība (5. – 8. Līmenis)”.</w:t>
            </w:r>
            <w:r w:rsidRPr="001D1E14">
              <w:rPr>
                <w:rStyle w:val="FootnoteReference"/>
                <w:rFonts w:ascii="Times New Roman" w:hAnsi="Times New Roman" w:cs="Times New Roman"/>
                <w:szCs w:val="20"/>
              </w:rPr>
              <w:footnoteReference w:id="17"/>
            </w:r>
          </w:p>
        </w:tc>
      </w:tr>
      <w:tr w:rsidR="00085D62" w:rsidRPr="001D1E14" w14:paraId="24B487C7" w14:textId="77777777" w:rsidTr="00A33203">
        <w:tc>
          <w:tcPr>
            <w:tcW w:w="1995" w:type="dxa"/>
          </w:tcPr>
          <w:p w14:paraId="5C3CD4A9"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lastRenderedPageBreak/>
              <w:t>Rādītāja veids</w:t>
            </w:r>
            <w:r w:rsidRPr="001D1E14">
              <w:rPr>
                <w:rFonts w:ascii="Times New Roman" w:hAnsi="Times New Roman" w:cs="Times New Roman"/>
                <w:sz w:val="20"/>
                <w:szCs w:val="20"/>
              </w:rPr>
              <w:t xml:space="preserve"> </w:t>
            </w:r>
          </w:p>
        </w:tc>
        <w:tc>
          <w:tcPr>
            <w:tcW w:w="7072" w:type="dxa"/>
          </w:tcPr>
          <w:p w14:paraId="24B73D39"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Iznākuma</w:t>
            </w:r>
          </w:p>
        </w:tc>
      </w:tr>
      <w:tr w:rsidR="00085D62" w:rsidRPr="001D1E14" w14:paraId="58B93FB8" w14:textId="77777777" w:rsidTr="00A33203">
        <w:tc>
          <w:tcPr>
            <w:tcW w:w="1995" w:type="dxa"/>
          </w:tcPr>
          <w:p w14:paraId="3CC9AF7D"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Rādītāja mērvienība</w:t>
            </w:r>
          </w:p>
        </w:tc>
        <w:tc>
          <w:tcPr>
            <w:tcW w:w="7072" w:type="dxa"/>
          </w:tcPr>
          <w:p w14:paraId="205E3238"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iCs/>
                <w:noProof/>
                <w:sz w:val="20"/>
                <w:szCs w:val="20"/>
              </w:rPr>
              <w:t>Personas (neunikālās)</w:t>
            </w:r>
          </w:p>
        </w:tc>
      </w:tr>
      <w:tr w:rsidR="00085D62" w:rsidRPr="001D1E14" w14:paraId="08F4CF07" w14:textId="77777777" w:rsidTr="00A33203">
        <w:tc>
          <w:tcPr>
            <w:tcW w:w="1995" w:type="dxa"/>
          </w:tcPr>
          <w:p w14:paraId="55CE6A95"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Bāzes (sākotnējās) vērtības gads un bāzes vērtība</w:t>
            </w:r>
          </w:p>
        </w:tc>
        <w:tc>
          <w:tcPr>
            <w:tcW w:w="7072" w:type="dxa"/>
          </w:tcPr>
          <w:p w14:paraId="6ADBAFD1"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N/A</w:t>
            </w:r>
          </w:p>
        </w:tc>
      </w:tr>
      <w:tr w:rsidR="00085D62" w:rsidRPr="001D1E14" w14:paraId="6F3A116D" w14:textId="77777777" w:rsidTr="00A33203">
        <w:tc>
          <w:tcPr>
            <w:tcW w:w="1995" w:type="dxa"/>
          </w:tcPr>
          <w:p w14:paraId="32B6FAD0"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Starpposma vērtība</w:t>
            </w:r>
            <w:r w:rsidRPr="001D1E14">
              <w:rPr>
                <w:rFonts w:ascii="Times New Roman" w:hAnsi="Times New Roman" w:cs="Times New Roman"/>
                <w:sz w:val="20"/>
                <w:szCs w:val="20"/>
              </w:rPr>
              <w:t xml:space="preserve"> uz 31.12.2024.</w:t>
            </w:r>
          </w:p>
        </w:tc>
        <w:tc>
          <w:tcPr>
            <w:tcW w:w="7072" w:type="dxa"/>
          </w:tcPr>
          <w:p w14:paraId="30C0CB0A" w14:textId="77777777"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280</w:t>
            </w:r>
          </w:p>
        </w:tc>
      </w:tr>
      <w:tr w:rsidR="00085D62" w:rsidRPr="001D1E14" w14:paraId="032BE3CD" w14:textId="77777777" w:rsidTr="00A33203">
        <w:tc>
          <w:tcPr>
            <w:tcW w:w="1995" w:type="dxa"/>
          </w:tcPr>
          <w:p w14:paraId="21BB77CA"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t>Sasniedzamā vērtība</w:t>
            </w:r>
            <w:r w:rsidRPr="001D1E14">
              <w:rPr>
                <w:rFonts w:ascii="Times New Roman" w:hAnsi="Times New Roman" w:cs="Times New Roman"/>
                <w:sz w:val="20"/>
                <w:szCs w:val="20"/>
              </w:rPr>
              <w:t xml:space="preserve"> uz 31.12.2029.</w:t>
            </w:r>
          </w:p>
        </w:tc>
        <w:tc>
          <w:tcPr>
            <w:tcW w:w="7072" w:type="dxa"/>
          </w:tcPr>
          <w:p w14:paraId="2FEF3728" w14:textId="085B1FCB" w:rsidR="009E33AB" w:rsidRPr="001D1E14" w:rsidRDefault="009E33AB" w:rsidP="00A33203">
            <w:pPr>
              <w:rPr>
                <w:rFonts w:ascii="Times New Roman" w:hAnsi="Times New Roman" w:cs="Times New Roman"/>
                <w:sz w:val="20"/>
                <w:szCs w:val="20"/>
              </w:rPr>
            </w:pPr>
            <w:r w:rsidRPr="001D1E14">
              <w:rPr>
                <w:rFonts w:ascii="Times New Roman" w:hAnsi="Times New Roman" w:cs="Times New Roman"/>
                <w:sz w:val="20"/>
                <w:szCs w:val="20"/>
              </w:rPr>
              <w:t xml:space="preserve">14 </w:t>
            </w:r>
            <w:r w:rsidR="0041607A">
              <w:rPr>
                <w:rFonts w:ascii="Times New Roman" w:hAnsi="Times New Roman" w:cs="Times New Roman"/>
                <w:sz w:val="20"/>
                <w:szCs w:val="20"/>
              </w:rPr>
              <w:t>426</w:t>
            </w:r>
          </w:p>
          <w:p w14:paraId="0723CAE8" w14:textId="77777777" w:rsidR="009E33AB" w:rsidRPr="001D1E14" w:rsidRDefault="009E33AB" w:rsidP="00A33203">
            <w:pPr>
              <w:rPr>
                <w:rFonts w:ascii="Times New Roman" w:hAnsi="Times New Roman" w:cs="Times New Roman"/>
                <w:sz w:val="20"/>
                <w:szCs w:val="20"/>
              </w:rPr>
            </w:pPr>
          </w:p>
        </w:tc>
      </w:tr>
      <w:tr w:rsidR="00085D62" w:rsidRPr="001D1E14" w14:paraId="320EEC9F" w14:textId="77777777" w:rsidTr="00A33203">
        <w:tc>
          <w:tcPr>
            <w:tcW w:w="1995" w:type="dxa"/>
            <w:vMerge w:val="restart"/>
          </w:tcPr>
          <w:p w14:paraId="45CEE7D2" w14:textId="77777777" w:rsidR="009E33AB" w:rsidRPr="001D1E14" w:rsidRDefault="009E33AB" w:rsidP="00A33203">
            <w:pPr>
              <w:jc w:val="both"/>
              <w:rPr>
                <w:rFonts w:ascii="Times New Roman" w:hAnsi="Times New Roman" w:cs="Times New Roman"/>
                <w:b/>
                <w:sz w:val="20"/>
                <w:szCs w:val="20"/>
              </w:rPr>
            </w:pPr>
            <w:r w:rsidRPr="001D1E14">
              <w:rPr>
                <w:rFonts w:ascii="Times New Roman" w:hAnsi="Times New Roman" w:cs="Times New Roman"/>
                <w:b/>
                <w:sz w:val="20"/>
                <w:szCs w:val="20"/>
              </w:rPr>
              <w:t>Pieņēmumi un aprēķini</w:t>
            </w:r>
            <w:r w:rsidRPr="001D1E14">
              <w:rPr>
                <w:rStyle w:val="FootnoteReference"/>
                <w:rFonts w:ascii="Times New Roman" w:eastAsia="Times New Roman" w:hAnsi="Times New Roman" w:cs="Times New Roman"/>
                <w:b/>
                <w:bCs/>
                <w:sz w:val="20"/>
                <w:szCs w:val="20"/>
              </w:rPr>
              <w:footnoteReference w:id="18"/>
            </w:r>
          </w:p>
          <w:p w14:paraId="2DA02D8C" w14:textId="77777777" w:rsidR="009E33AB" w:rsidRPr="001D1E14" w:rsidRDefault="009E33AB" w:rsidP="00A33203">
            <w:pPr>
              <w:jc w:val="both"/>
              <w:rPr>
                <w:rFonts w:ascii="Times New Roman" w:hAnsi="Times New Roman" w:cs="Times New Roman"/>
                <w:sz w:val="20"/>
                <w:szCs w:val="20"/>
              </w:rPr>
            </w:pPr>
          </w:p>
        </w:tc>
        <w:tc>
          <w:tcPr>
            <w:tcW w:w="7072" w:type="dxa"/>
          </w:tcPr>
          <w:p w14:paraId="75001E8F"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bCs/>
                <w:iCs/>
                <w:sz w:val="20"/>
                <w:szCs w:val="20"/>
              </w:rPr>
              <w:t>Kritēriji rādītāju izvēlei</w:t>
            </w:r>
            <w:r w:rsidRPr="001D1E14">
              <w:rPr>
                <w:rFonts w:ascii="Times New Roman" w:hAnsi="Times New Roman" w:cs="Times New Roman"/>
                <w:iCs/>
                <w:sz w:val="20"/>
                <w:szCs w:val="20"/>
              </w:rPr>
              <w:t>:</w:t>
            </w:r>
          </w:p>
          <w:p w14:paraId="20A157D3"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8B30780"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Sasaiste</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ar plānotajiem ieguldījumiem</w:t>
            </w:r>
            <w:r w:rsidRPr="001D1E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733AF23"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Būtiskums</w:t>
            </w:r>
            <w:r w:rsidRPr="001D1E14">
              <w:rPr>
                <w:rFonts w:ascii="Times New Roman" w:hAnsi="Times New Roman" w:cs="Times New Roman"/>
                <w:sz w:val="20"/>
                <w:szCs w:val="20"/>
              </w:rPr>
              <w:t xml:space="preserve"> </w:t>
            </w:r>
            <w:r w:rsidRPr="001D1E14">
              <w:rPr>
                <w:rFonts w:ascii="Times New Roman" w:hAnsi="Times New Roman" w:cs="Times New Roman"/>
                <w:b/>
                <w:bCs/>
                <w:sz w:val="20"/>
                <w:szCs w:val="20"/>
              </w:rPr>
              <w:t>attiecībā uz plānotajiem ieguldījumiem</w:t>
            </w:r>
            <w:r w:rsidRPr="001D1E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4D2B24C" w14:textId="77777777" w:rsidR="009E33AB" w:rsidRPr="001D1E14" w:rsidRDefault="009E33AB" w:rsidP="009E33AB">
            <w:pPr>
              <w:pStyle w:val="ListParagraph"/>
              <w:numPr>
                <w:ilvl w:val="0"/>
                <w:numId w:val="9"/>
              </w:numPr>
              <w:jc w:val="both"/>
              <w:rPr>
                <w:rFonts w:ascii="Times New Roman" w:hAnsi="Times New Roman" w:cs="Times New Roman"/>
                <w:sz w:val="20"/>
                <w:szCs w:val="20"/>
              </w:rPr>
            </w:pPr>
            <w:r w:rsidRPr="001D1E14">
              <w:rPr>
                <w:rFonts w:ascii="Times New Roman" w:hAnsi="Times New Roman" w:cs="Times New Roman"/>
                <w:b/>
                <w:bCs/>
                <w:sz w:val="20"/>
                <w:szCs w:val="20"/>
              </w:rPr>
              <w:t>Datu pieejamība</w:t>
            </w:r>
            <w:r w:rsidRPr="001D1E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85D62" w:rsidRPr="001D1E14" w14:paraId="36D8A083" w14:textId="77777777" w:rsidTr="00A33203">
        <w:tc>
          <w:tcPr>
            <w:tcW w:w="1995" w:type="dxa"/>
            <w:vMerge/>
          </w:tcPr>
          <w:p w14:paraId="01984F88" w14:textId="77777777" w:rsidR="009E33AB" w:rsidRPr="001D1E14" w:rsidRDefault="009E33AB" w:rsidP="00A33203">
            <w:pPr>
              <w:jc w:val="both"/>
              <w:rPr>
                <w:rFonts w:ascii="Times New Roman" w:hAnsi="Times New Roman" w:cs="Times New Roman"/>
                <w:b/>
                <w:sz w:val="20"/>
                <w:szCs w:val="20"/>
              </w:rPr>
            </w:pPr>
          </w:p>
        </w:tc>
        <w:tc>
          <w:tcPr>
            <w:tcW w:w="7072" w:type="dxa"/>
          </w:tcPr>
          <w:p w14:paraId="4B2FB79F"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Informācijas avots</w:t>
            </w:r>
            <w:r w:rsidRPr="001D1E14">
              <w:rPr>
                <w:rStyle w:val="FootnoteReference"/>
                <w:rFonts w:ascii="Times New Roman" w:hAnsi="Times New Roman" w:cs="Times New Roman"/>
                <w:b/>
                <w:bCs/>
                <w:iCs/>
                <w:sz w:val="20"/>
                <w:szCs w:val="20"/>
              </w:rPr>
              <w:footnoteReference w:id="19"/>
            </w:r>
          </w:p>
          <w:p w14:paraId="2BF354BD" w14:textId="77777777" w:rsidR="009E33AB"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Veselības ministrijas dati (t.sk. 2014.-2020.gada plānošanas perioda 9.2.6.SAM un 9.2.5.SAM projekta dati).</w:t>
            </w:r>
          </w:p>
          <w:p w14:paraId="00A436D8" w14:textId="2E349E5B" w:rsidR="00EB77A4" w:rsidRPr="001D1E14" w:rsidRDefault="00EB77A4" w:rsidP="00A33203">
            <w:pPr>
              <w:jc w:val="both"/>
              <w:rPr>
                <w:rFonts w:ascii="Times New Roman" w:hAnsi="Times New Roman" w:cs="Times New Roman"/>
                <w:sz w:val="20"/>
                <w:szCs w:val="20"/>
              </w:rPr>
            </w:pPr>
            <w:r w:rsidRPr="00EB77A4">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85D62" w:rsidRPr="001D1E14" w14:paraId="4FEE4C87" w14:textId="77777777" w:rsidTr="00A33203">
        <w:tc>
          <w:tcPr>
            <w:tcW w:w="1995" w:type="dxa"/>
            <w:vMerge/>
          </w:tcPr>
          <w:p w14:paraId="2F92833B" w14:textId="77777777" w:rsidR="009E33AB" w:rsidRPr="001D1E14" w:rsidRDefault="009E33AB" w:rsidP="00A33203">
            <w:pPr>
              <w:jc w:val="both"/>
              <w:rPr>
                <w:rFonts w:ascii="Times New Roman" w:hAnsi="Times New Roman" w:cs="Times New Roman"/>
                <w:b/>
                <w:sz w:val="20"/>
                <w:szCs w:val="20"/>
              </w:rPr>
            </w:pPr>
          </w:p>
        </w:tc>
        <w:tc>
          <w:tcPr>
            <w:tcW w:w="7072" w:type="dxa"/>
          </w:tcPr>
          <w:p w14:paraId="22C131DF"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Veiktie aprēķini un pieņēmumi, kas izmantoti aprēķiniem</w:t>
            </w:r>
          </w:p>
          <w:p w14:paraId="68A2FDC5" w14:textId="2ADF758E"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Mērķa vērtība noteikta, ņemot vērā plānotās izmaksas uz vienu apmācāmo, t.sk. rezidentūras izmaksas (t.sk. ņemot vērā potenciālo izmaksu pieaugumu) uz vienu atbalstāmo personu (</w:t>
            </w:r>
            <w:r w:rsidR="00D65CAD">
              <w:rPr>
                <w:rFonts w:ascii="Times New Roman" w:hAnsi="Times New Roman" w:cs="Times New Roman"/>
                <w:sz w:val="20"/>
                <w:szCs w:val="20"/>
              </w:rPr>
              <w:t xml:space="preserve">indikatīvi </w:t>
            </w:r>
            <w:r w:rsidRPr="001D1E14">
              <w:rPr>
                <w:rFonts w:ascii="Times New Roman" w:hAnsi="Times New Roman" w:cs="Times New Roman"/>
                <w:sz w:val="20"/>
                <w:szCs w:val="20"/>
              </w:rPr>
              <w:t>plānots atbalstīt 68 rezidentus, skaits noteikts atbilstoši nozarē plānotajam papildus atbalstāmajam rezidentūru skaitam – 48 rezidenti pediatrijas jomas apakšspecialitātē un 20 rezidenti pamatspecialitātē sertificētiem ārstiem, kas atbilstoši ārstniecības iestādes pieprasījumam apgūst otru pamatspecialitāti), kā arī, ņemot vērā 2014.-2020.gada plānošanas perioda SAM 9.2.6. izmaksas uz vienu apmācāmo</w:t>
            </w:r>
            <w:r w:rsidR="005A1793">
              <w:rPr>
                <w:rFonts w:ascii="Times New Roman" w:hAnsi="Times New Roman" w:cs="Times New Roman"/>
                <w:sz w:val="20"/>
                <w:szCs w:val="20"/>
              </w:rPr>
              <w:t xml:space="preserve"> (</w:t>
            </w:r>
            <w:r w:rsidR="005A1793" w:rsidRPr="005A1793">
              <w:rPr>
                <w:rFonts w:ascii="Times New Roman" w:hAnsi="Times New Roman" w:cs="Times New Roman"/>
                <w:sz w:val="20"/>
                <w:szCs w:val="20"/>
              </w:rPr>
              <w:t>vidēji 675 EUR</w:t>
            </w:r>
            <w:r w:rsidR="005A1793">
              <w:rPr>
                <w:rFonts w:ascii="Times New Roman" w:hAnsi="Times New Roman" w:cs="Times New Roman"/>
                <w:sz w:val="20"/>
                <w:szCs w:val="20"/>
              </w:rPr>
              <w:t>)</w:t>
            </w:r>
            <w:r w:rsidRPr="001D1E14">
              <w:rPr>
                <w:rFonts w:ascii="Times New Roman" w:hAnsi="Times New Roman" w:cs="Times New Roman"/>
                <w:sz w:val="20"/>
                <w:szCs w:val="20"/>
              </w:rPr>
              <w:t xml:space="preserve">, plānots atbalstīt 13 945  ārstus, ārstu palīgus un māsas ar augstāko izglītību, tādējādi kopā </w:t>
            </w:r>
            <w:r w:rsidR="005A1793">
              <w:rPr>
                <w:rFonts w:ascii="Times New Roman" w:hAnsi="Times New Roman" w:cs="Times New Roman"/>
                <w:sz w:val="20"/>
                <w:szCs w:val="20"/>
              </w:rPr>
              <w:t xml:space="preserve">ar rezidentiem </w:t>
            </w:r>
            <w:r w:rsidRPr="001D1E14">
              <w:rPr>
                <w:rFonts w:ascii="Times New Roman" w:hAnsi="Times New Roman" w:cs="Times New Roman"/>
                <w:sz w:val="20"/>
                <w:szCs w:val="20"/>
              </w:rPr>
              <w:t>atbalstot 14 013 personas. Papildus mērķa vērtībā tiek ieskaitītas ārstniecības personas, kas piesaistītas darbam veselības aprūpē noteiktos reģionos un iestādēs un kam ir vismaz augstākā izglītība (</w:t>
            </w:r>
            <w:r w:rsidR="00D65CAD">
              <w:rPr>
                <w:rFonts w:ascii="Times New Roman" w:hAnsi="Times New Roman" w:cs="Times New Roman"/>
                <w:sz w:val="20"/>
                <w:szCs w:val="20"/>
              </w:rPr>
              <w:t>413</w:t>
            </w:r>
            <w:r w:rsidR="00D65CAD" w:rsidRPr="001D1E14">
              <w:rPr>
                <w:rFonts w:ascii="Times New Roman" w:hAnsi="Times New Roman" w:cs="Times New Roman"/>
                <w:sz w:val="20"/>
                <w:szCs w:val="20"/>
              </w:rPr>
              <w:t xml:space="preserve"> </w:t>
            </w:r>
            <w:r w:rsidRPr="001D1E14">
              <w:rPr>
                <w:rFonts w:ascii="Times New Roman" w:hAnsi="Times New Roman" w:cs="Times New Roman"/>
                <w:sz w:val="20"/>
                <w:szCs w:val="20"/>
              </w:rPr>
              <w:t>personas</w:t>
            </w:r>
            <w:r w:rsidR="0041607A">
              <w:rPr>
                <w:rFonts w:ascii="Times New Roman" w:hAnsi="Times New Roman" w:cs="Times New Roman"/>
                <w:sz w:val="20"/>
                <w:szCs w:val="20"/>
              </w:rPr>
              <w:t xml:space="preserve"> jeb 90% no kopējā piesaistāmo ārstniecības personu skaita (458</w:t>
            </w:r>
            <w:r w:rsidRPr="001D1E14">
              <w:rPr>
                <w:rFonts w:ascii="Times New Roman" w:hAnsi="Times New Roman" w:cs="Times New Roman"/>
                <w:sz w:val="20"/>
                <w:szCs w:val="20"/>
              </w:rPr>
              <w:t>)).</w:t>
            </w:r>
            <w:r w:rsidR="0041607A">
              <w:rPr>
                <w:rFonts w:ascii="Times New Roman" w:hAnsi="Times New Roman" w:cs="Times New Roman"/>
                <w:sz w:val="20"/>
                <w:szCs w:val="20"/>
              </w:rPr>
              <w:t xml:space="preserve"> </w:t>
            </w:r>
            <w:r w:rsidR="005A1793">
              <w:rPr>
                <w:rFonts w:ascii="Times New Roman" w:hAnsi="Times New Roman" w:cs="Times New Roman"/>
                <w:sz w:val="20"/>
                <w:szCs w:val="20"/>
              </w:rPr>
              <w:t>Līdz ar to</w:t>
            </w:r>
            <w:r w:rsidR="0041607A">
              <w:rPr>
                <w:rFonts w:ascii="Times New Roman" w:hAnsi="Times New Roman" w:cs="Times New Roman"/>
                <w:sz w:val="20"/>
                <w:szCs w:val="20"/>
              </w:rPr>
              <w:t xml:space="preserve"> kopumā atbalstot 14 426 personas ar augstāko izglītību.</w:t>
            </w:r>
            <w:r w:rsidR="005A1793">
              <w:rPr>
                <w:rFonts w:ascii="Times New Roman" w:hAnsi="Times New Roman" w:cs="Times New Roman"/>
                <w:sz w:val="20"/>
                <w:szCs w:val="20"/>
              </w:rPr>
              <w:t xml:space="preserve"> </w:t>
            </w:r>
          </w:p>
        </w:tc>
      </w:tr>
      <w:tr w:rsidR="00085D62" w:rsidRPr="001D1E14" w14:paraId="2E8D88E6" w14:textId="77777777" w:rsidTr="00A33203">
        <w:tc>
          <w:tcPr>
            <w:tcW w:w="1995" w:type="dxa"/>
            <w:vMerge/>
          </w:tcPr>
          <w:p w14:paraId="03FAA858" w14:textId="77777777" w:rsidR="009E33AB" w:rsidRPr="001D1E14" w:rsidRDefault="009E33AB" w:rsidP="00A33203">
            <w:pPr>
              <w:jc w:val="both"/>
              <w:rPr>
                <w:rFonts w:ascii="Times New Roman" w:hAnsi="Times New Roman" w:cs="Times New Roman"/>
                <w:b/>
                <w:sz w:val="20"/>
                <w:szCs w:val="20"/>
              </w:rPr>
            </w:pPr>
          </w:p>
        </w:tc>
        <w:tc>
          <w:tcPr>
            <w:tcW w:w="7072" w:type="dxa"/>
          </w:tcPr>
          <w:p w14:paraId="4218EE84"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Intervences loģika</w:t>
            </w:r>
          </w:p>
          <w:p w14:paraId="518320C8" w14:textId="684960C9"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Plānots veikt ieguldījumus ārstniecības personu izglītības, prasmju un iemaņu attīstīšanā, lai uzlabotu pieejamību kvalitatīviem veselības aprūpes pakalpojumiem un stiprinātu sistēmas efektivitāti. 4.1.</w:t>
            </w:r>
            <w:r w:rsidR="006F2ADF" w:rsidRPr="001D1E14">
              <w:rPr>
                <w:rFonts w:ascii="Times New Roman" w:hAnsi="Times New Roman" w:cs="Times New Roman"/>
                <w:sz w:val="20"/>
                <w:szCs w:val="20"/>
              </w:rPr>
              <w:t>2</w:t>
            </w:r>
            <w:r w:rsidRPr="001D1E14">
              <w:rPr>
                <w:rFonts w:ascii="Times New Roman" w:hAnsi="Times New Roman" w:cs="Times New Roman"/>
                <w:sz w:val="20"/>
                <w:szCs w:val="20"/>
              </w:rPr>
              <w:t xml:space="preserve">.SAM rezultātā 14 </w:t>
            </w:r>
            <w:r w:rsidR="0041607A">
              <w:rPr>
                <w:rFonts w:ascii="Times New Roman" w:hAnsi="Times New Roman" w:cs="Times New Roman"/>
                <w:sz w:val="20"/>
                <w:szCs w:val="20"/>
              </w:rPr>
              <w:t>426</w:t>
            </w:r>
            <w:r w:rsidR="0041607A" w:rsidRPr="001D1E14">
              <w:rPr>
                <w:rFonts w:ascii="Times New Roman" w:hAnsi="Times New Roman" w:cs="Times New Roman"/>
                <w:sz w:val="20"/>
                <w:szCs w:val="20"/>
              </w:rPr>
              <w:t xml:space="preserve"> </w:t>
            </w:r>
            <w:r w:rsidRPr="001D1E14">
              <w:rPr>
                <w:rFonts w:ascii="Times New Roman" w:hAnsi="Times New Roman" w:cs="Times New Roman"/>
                <w:sz w:val="20"/>
                <w:szCs w:val="20"/>
              </w:rPr>
              <w:t xml:space="preserve">ārstniecības personas ar augstāko izglītību (t.sk. ārsti, māsas, ārstu palīgi) uzlabos kvalifikāciju un sniegs augsta līmeņa pakalpojumus atbilstoši nozares reformām un pacientu vajadzībām, </w:t>
            </w:r>
            <w:r w:rsidR="009D33CC">
              <w:rPr>
                <w:rFonts w:ascii="Times New Roman" w:hAnsi="Times New Roman" w:cs="Times New Roman"/>
                <w:sz w:val="20"/>
                <w:szCs w:val="20"/>
              </w:rPr>
              <w:t xml:space="preserve">t.sk. </w:t>
            </w:r>
            <w:r w:rsidRPr="001D1E14">
              <w:rPr>
                <w:rFonts w:ascii="Times New Roman" w:hAnsi="Times New Roman" w:cs="Times New Roman"/>
                <w:sz w:val="20"/>
                <w:szCs w:val="20"/>
              </w:rPr>
              <w:t>veselības aprūpes sistēmā 68 ārsti būs beiguši rezidentūras apmācības.</w:t>
            </w:r>
          </w:p>
        </w:tc>
      </w:tr>
      <w:tr w:rsidR="00085D62" w:rsidRPr="001D1E14" w14:paraId="401B6CB6" w14:textId="77777777" w:rsidTr="00A33203">
        <w:tc>
          <w:tcPr>
            <w:tcW w:w="1995" w:type="dxa"/>
            <w:vMerge/>
          </w:tcPr>
          <w:p w14:paraId="06C9BD25" w14:textId="77777777" w:rsidR="009E33AB" w:rsidRPr="001D1E14" w:rsidRDefault="009E33AB" w:rsidP="00A33203">
            <w:pPr>
              <w:jc w:val="both"/>
              <w:rPr>
                <w:rFonts w:ascii="Times New Roman" w:hAnsi="Times New Roman" w:cs="Times New Roman"/>
                <w:b/>
                <w:sz w:val="20"/>
                <w:szCs w:val="20"/>
              </w:rPr>
            </w:pPr>
          </w:p>
        </w:tc>
        <w:tc>
          <w:tcPr>
            <w:tcW w:w="7072" w:type="dxa"/>
          </w:tcPr>
          <w:p w14:paraId="0469E2E7" w14:textId="77777777" w:rsidR="009E33AB" w:rsidRPr="001D1E14" w:rsidRDefault="009E33AB" w:rsidP="00A33203">
            <w:pPr>
              <w:jc w:val="both"/>
              <w:rPr>
                <w:rFonts w:ascii="Times New Roman" w:hAnsi="Times New Roman" w:cs="Times New Roman"/>
                <w:b/>
                <w:bCs/>
                <w:iCs/>
                <w:sz w:val="20"/>
                <w:szCs w:val="20"/>
              </w:rPr>
            </w:pPr>
            <w:r w:rsidRPr="001D1E14">
              <w:rPr>
                <w:rFonts w:ascii="Times New Roman" w:hAnsi="Times New Roman" w:cs="Times New Roman"/>
                <w:b/>
                <w:bCs/>
                <w:iCs/>
                <w:sz w:val="20"/>
                <w:szCs w:val="20"/>
              </w:rPr>
              <w:t>Iespējamie riski</w:t>
            </w:r>
          </w:p>
          <w:p w14:paraId="6D325CB5" w14:textId="77777777"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lastRenderedPageBreak/>
              <w:t>Galvenie riski attiecībā uz rādītāja mērķa vērtības sasniegšanu saistīti ar iespējamajām izmaiņām vienas personas apmācību izmaksās.</w:t>
            </w:r>
          </w:p>
        </w:tc>
      </w:tr>
      <w:tr w:rsidR="009E33AB" w:rsidRPr="001D1E14" w14:paraId="4ED3AFE0" w14:textId="77777777" w:rsidTr="00A33203">
        <w:tc>
          <w:tcPr>
            <w:tcW w:w="1995" w:type="dxa"/>
          </w:tcPr>
          <w:p w14:paraId="77265DC0" w14:textId="7D37EB35"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b/>
                <w:sz w:val="20"/>
                <w:szCs w:val="20"/>
              </w:rPr>
              <w:lastRenderedPageBreak/>
              <w:t xml:space="preserve">Rādītāja </w:t>
            </w:r>
            <w:r w:rsidR="009C1B5E" w:rsidRPr="001D1E14">
              <w:rPr>
                <w:rFonts w:ascii="Times New Roman" w:hAnsi="Times New Roman" w:cs="Times New Roman"/>
                <w:b/>
                <w:sz w:val="20"/>
                <w:szCs w:val="20"/>
              </w:rPr>
              <w:t>sasniegšana</w:t>
            </w:r>
          </w:p>
          <w:p w14:paraId="15E79493" w14:textId="77777777" w:rsidR="009E33AB" w:rsidRPr="001D1E14" w:rsidRDefault="009E33AB" w:rsidP="00A33203">
            <w:pPr>
              <w:jc w:val="both"/>
              <w:rPr>
                <w:rFonts w:ascii="Times New Roman" w:hAnsi="Times New Roman" w:cs="Times New Roman"/>
                <w:b/>
                <w:sz w:val="20"/>
                <w:szCs w:val="20"/>
              </w:rPr>
            </w:pPr>
          </w:p>
        </w:tc>
        <w:tc>
          <w:tcPr>
            <w:tcW w:w="7072" w:type="dxa"/>
          </w:tcPr>
          <w:p w14:paraId="703B8EC3" w14:textId="1D0F7E18"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Persona ar augstāko izglītību, kura saņēmusi ESF</w:t>
            </w:r>
            <w:r w:rsidR="009C1B5E" w:rsidRPr="001D1E14">
              <w:rPr>
                <w:rFonts w:ascii="Times New Roman" w:hAnsi="Times New Roman" w:cs="Times New Roman"/>
                <w:sz w:val="20"/>
                <w:szCs w:val="20"/>
              </w:rPr>
              <w:t>+</w:t>
            </w:r>
            <w:r w:rsidRPr="001D1E14">
              <w:rPr>
                <w:rFonts w:ascii="Times New Roman" w:hAnsi="Times New Roman" w:cs="Times New Roman"/>
                <w:sz w:val="20"/>
                <w:szCs w:val="20"/>
              </w:rPr>
              <w:t xml:space="preserve"> līdzfinansējumu apmācībām veselības jomā. Vērtība uzskatāma par sasniegtu pēc apmācību beigām, kad izmaksas par atbalstītās personas apmācībām iekļautas maksājuma pieprasījumā, pamatojoties uz dalībnieku reģistrācijas parakstu lapām. </w:t>
            </w:r>
          </w:p>
          <w:p w14:paraId="37E0B3FE" w14:textId="6212F76D" w:rsidR="009E33AB" w:rsidRPr="001D1E14" w:rsidRDefault="009E33AB" w:rsidP="00A33203">
            <w:pPr>
              <w:jc w:val="both"/>
              <w:rPr>
                <w:rFonts w:ascii="Times New Roman" w:hAnsi="Times New Roman" w:cs="Times New Roman"/>
                <w:sz w:val="20"/>
                <w:szCs w:val="20"/>
              </w:rPr>
            </w:pPr>
            <w:r w:rsidRPr="001D1E14">
              <w:rPr>
                <w:rFonts w:ascii="Times New Roman" w:hAnsi="Times New Roman" w:cs="Times New Roman"/>
                <w:sz w:val="20"/>
                <w:szCs w:val="20"/>
              </w:rPr>
              <w:t xml:space="preserve">Rādītāja sasniegšanai pieejamais finansējums – </w:t>
            </w:r>
            <w:r w:rsidR="00FD71C3">
              <w:rPr>
                <w:rFonts w:ascii="Times New Roman" w:hAnsi="Times New Roman" w:cs="Times New Roman"/>
                <w:sz w:val="20"/>
                <w:szCs w:val="20"/>
              </w:rPr>
              <w:t>20</w:t>
            </w:r>
            <w:r w:rsidR="002A77E4">
              <w:rPr>
                <w:rFonts w:ascii="Times New Roman" w:hAnsi="Times New Roman" w:cs="Times New Roman"/>
                <w:sz w:val="20"/>
                <w:szCs w:val="20"/>
              </w:rPr>
              <w:t xml:space="preserve"> 608 039</w:t>
            </w:r>
            <w:r w:rsidRPr="001D1E14">
              <w:rPr>
                <w:rFonts w:ascii="Times New Roman" w:hAnsi="Times New Roman" w:cs="Times New Roman"/>
                <w:sz w:val="20"/>
                <w:szCs w:val="20"/>
              </w:rPr>
              <w:t xml:space="preserve"> EUR , kas veidojas no šādām izmaksām:</w:t>
            </w:r>
          </w:p>
          <w:p w14:paraId="4265F981" w14:textId="6030F213"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ins w:id="53" w:author="Edijs Kirsanovs" w:date="2022-12-07T11:30:00Z">
              <w:r w:rsidR="005151EC">
                <w:rPr>
                  <w:rFonts w:ascii="Times New Roman" w:hAnsi="Times New Roman" w:cs="Times New Roman"/>
                  <w:sz w:val="20"/>
                  <w:szCs w:val="20"/>
                </w:rPr>
                <w:t>6</w:t>
              </w:r>
            </w:ins>
            <w:del w:id="54" w:author="Edijs Kirsanovs" w:date="2022-12-07T11:30:00Z">
              <w:r w:rsidR="00141AA9" w:rsidRPr="001D1E14" w:rsidDel="005151EC">
                <w:rPr>
                  <w:rFonts w:ascii="Times New Roman" w:hAnsi="Times New Roman" w:cs="Times New Roman"/>
                  <w:sz w:val="20"/>
                  <w:szCs w:val="20"/>
                </w:rPr>
                <w:delText>5</w:delText>
              </w:r>
            </w:del>
            <w:r w:rsidRPr="001D1E14">
              <w:rPr>
                <w:rFonts w:ascii="Times New Roman" w:hAnsi="Times New Roman" w:cs="Times New Roman"/>
                <w:sz w:val="20"/>
                <w:szCs w:val="20"/>
              </w:rPr>
              <w:t>. 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“Uzlabot izglītības iespējas ārstniecības personām, t.sk. uzlabojot tālākizglītības pieejamību”</w:t>
            </w:r>
            <w:r w:rsidRPr="001D1E14">
              <w:rPr>
                <w:rFonts w:ascii="Times New Roman" w:hAnsi="Times New Roman" w:cs="Times New Roman"/>
                <w:sz w:val="20"/>
                <w:szCs w:val="20"/>
              </w:rPr>
              <w:t xml:space="preserve"> izmaksas (izglītības komponente) papildu rezidentūrām vidēji 85 100 EUR uz personu 68 atbalstāmajām personām</w:t>
            </w:r>
            <w:r w:rsidR="00BA6896">
              <w:rPr>
                <w:rFonts w:ascii="Times New Roman" w:hAnsi="Times New Roman" w:cs="Times New Roman"/>
                <w:sz w:val="20"/>
                <w:szCs w:val="20"/>
              </w:rPr>
              <w:t xml:space="preserve"> (</w:t>
            </w:r>
            <w:r w:rsidR="00BA6896" w:rsidRPr="00BA6896">
              <w:rPr>
                <w:rFonts w:ascii="Times New Roman" w:hAnsi="Times New Roman" w:cs="Times New Roman"/>
                <w:sz w:val="20"/>
                <w:szCs w:val="20"/>
              </w:rPr>
              <w:t>5 786</w:t>
            </w:r>
            <w:r w:rsidR="00BA6896">
              <w:rPr>
                <w:rFonts w:ascii="Times New Roman" w:hAnsi="Times New Roman" w:cs="Times New Roman"/>
                <w:sz w:val="20"/>
                <w:szCs w:val="20"/>
              </w:rPr>
              <w:t> </w:t>
            </w:r>
            <w:r w:rsidR="00BA6896" w:rsidRPr="00BA6896">
              <w:rPr>
                <w:rFonts w:ascii="Times New Roman" w:hAnsi="Times New Roman" w:cs="Times New Roman"/>
                <w:sz w:val="20"/>
                <w:szCs w:val="20"/>
              </w:rPr>
              <w:t>929</w:t>
            </w:r>
            <w:r w:rsidR="00BA6896">
              <w:rPr>
                <w:rFonts w:ascii="Times New Roman" w:hAnsi="Times New Roman" w:cs="Times New Roman"/>
                <w:sz w:val="20"/>
                <w:szCs w:val="20"/>
              </w:rPr>
              <w:t xml:space="preserve"> EUR)</w:t>
            </w:r>
            <w:r w:rsidRPr="001D1E14">
              <w:rPr>
                <w:rFonts w:ascii="Times New Roman" w:hAnsi="Times New Roman" w:cs="Times New Roman"/>
                <w:sz w:val="20"/>
                <w:szCs w:val="20"/>
              </w:rPr>
              <w:t>;</w:t>
            </w:r>
          </w:p>
          <w:p w14:paraId="5D21A8B9" w14:textId="5DEDF3C1"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ins w:id="55" w:author="Edijs Kirsanovs" w:date="2022-12-07T11:30:00Z">
              <w:r w:rsidR="005151EC">
                <w:rPr>
                  <w:rFonts w:ascii="Times New Roman" w:hAnsi="Times New Roman" w:cs="Times New Roman"/>
                  <w:sz w:val="20"/>
                  <w:szCs w:val="20"/>
                </w:rPr>
                <w:t>6</w:t>
              </w:r>
            </w:ins>
            <w:del w:id="56" w:author="Edijs Kirsanovs" w:date="2022-12-07T11:30:00Z">
              <w:r w:rsidR="00141AA9" w:rsidRPr="001D1E14" w:rsidDel="005151EC">
                <w:rPr>
                  <w:rFonts w:ascii="Times New Roman" w:hAnsi="Times New Roman" w:cs="Times New Roman"/>
                  <w:sz w:val="20"/>
                  <w:szCs w:val="20"/>
                </w:rPr>
                <w:delText>5</w:delText>
              </w:r>
            </w:del>
            <w:r w:rsidRPr="001D1E14">
              <w:rPr>
                <w:rFonts w:ascii="Times New Roman" w:hAnsi="Times New Roman" w:cs="Times New Roman"/>
                <w:sz w:val="20"/>
                <w:szCs w:val="20"/>
              </w:rPr>
              <w:t>. 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“Uzlabot izglītības iespējas ārstniecības personām, t.sk. uzlabojot tālākizglītības pieejamību”</w:t>
            </w:r>
            <w:r w:rsidR="00EF0658">
              <w:rPr>
                <w:rFonts w:ascii="Times New Roman" w:hAnsi="Times New Roman" w:cs="Times New Roman"/>
                <w:sz w:val="20"/>
                <w:szCs w:val="20"/>
              </w:rPr>
              <w:t xml:space="preserve"> </w:t>
            </w:r>
            <w:r w:rsidRPr="001D1E14">
              <w:rPr>
                <w:rFonts w:ascii="Times New Roman" w:hAnsi="Times New Roman" w:cs="Times New Roman"/>
                <w:sz w:val="20"/>
                <w:szCs w:val="20"/>
              </w:rPr>
              <w:t xml:space="preserve">izmaksas (izglītības komponente) apmācību sadaļai vidēji </w:t>
            </w:r>
            <w:r w:rsidR="00BA6896">
              <w:rPr>
                <w:rFonts w:ascii="Times New Roman" w:hAnsi="Times New Roman" w:cs="Times New Roman"/>
                <w:sz w:val="20"/>
                <w:szCs w:val="20"/>
              </w:rPr>
              <w:t>675</w:t>
            </w:r>
            <w:r w:rsidR="00BA6896" w:rsidRPr="001D1E14">
              <w:rPr>
                <w:rFonts w:ascii="Times New Roman" w:hAnsi="Times New Roman" w:cs="Times New Roman"/>
                <w:sz w:val="20"/>
                <w:szCs w:val="20"/>
              </w:rPr>
              <w:t xml:space="preserve"> </w:t>
            </w:r>
            <w:r w:rsidRPr="001D1E14">
              <w:rPr>
                <w:rFonts w:ascii="Times New Roman" w:hAnsi="Times New Roman" w:cs="Times New Roman"/>
                <w:sz w:val="20"/>
                <w:szCs w:val="20"/>
              </w:rPr>
              <w:t>EUR uz personu 13 945 atbalstāmajām personām</w:t>
            </w:r>
            <w:r w:rsidR="00BA6896">
              <w:rPr>
                <w:rFonts w:ascii="Times New Roman" w:hAnsi="Times New Roman" w:cs="Times New Roman"/>
                <w:sz w:val="20"/>
                <w:szCs w:val="20"/>
              </w:rPr>
              <w:t xml:space="preserve"> (9 412 875 EUR)</w:t>
            </w:r>
            <w:r w:rsidRPr="001D1E14">
              <w:rPr>
                <w:rFonts w:ascii="Times New Roman" w:hAnsi="Times New Roman" w:cs="Times New Roman"/>
                <w:sz w:val="20"/>
                <w:szCs w:val="20"/>
              </w:rPr>
              <w:t>;</w:t>
            </w:r>
          </w:p>
          <w:p w14:paraId="6F529965" w14:textId="50C0F4CD" w:rsidR="009E33AB" w:rsidRPr="001D1E14" w:rsidRDefault="009E33AB" w:rsidP="00A33203">
            <w:pPr>
              <w:pStyle w:val="ListParagraph"/>
              <w:numPr>
                <w:ilvl w:val="0"/>
                <w:numId w:val="10"/>
              </w:numPr>
              <w:jc w:val="both"/>
              <w:rPr>
                <w:rFonts w:ascii="Times New Roman" w:hAnsi="Times New Roman" w:cs="Times New Roman"/>
                <w:sz w:val="20"/>
                <w:szCs w:val="20"/>
              </w:rPr>
            </w:pPr>
            <w:r w:rsidRPr="001D1E14">
              <w:rPr>
                <w:rFonts w:ascii="Times New Roman" w:hAnsi="Times New Roman" w:cs="Times New Roman"/>
                <w:sz w:val="20"/>
                <w:szCs w:val="20"/>
              </w:rPr>
              <w:t>4.1.</w:t>
            </w:r>
            <w:r w:rsidR="00141AA9" w:rsidRPr="001D1E14">
              <w:rPr>
                <w:rFonts w:ascii="Times New Roman" w:hAnsi="Times New Roman" w:cs="Times New Roman"/>
                <w:sz w:val="20"/>
                <w:szCs w:val="20"/>
              </w:rPr>
              <w:t>2</w:t>
            </w:r>
            <w:r w:rsidRPr="001D1E14">
              <w:rPr>
                <w:rFonts w:ascii="Times New Roman" w:hAnsi="Times New Roman" w:cs="Times New Roman"/>
                <w:sz w:val="20"/>
                <w:szCs w:val="20"/>
              </w:rPr>
              <w:t>.</w:t>
            </w:r>
            <w:ins w:id="57" w:author="Edijs Kirsanovs" w:date="2022-12-07T11:30:00Z">
              <w:r w:rsidR="005151EC">
                <w:rPr>
                  <w:rFonts w:ascii="Times New Roman" w:hAnsi="Times New Roman" w:cs="Times New Roman"/>
                  <w:sz w:val="20"/>
                  <w:szCs w:val="20"/>
                </w:rPr>
                <w:t>5</w:t>
              </w:r>
            </w:ins>
            <w:del w:id="58" w:author="Edijs Kirsanovs" w:date="2022-12-07T11:30:00Z">
              <w:r w:rsidR="00141AA9" w:rsidRPr="001D1E14" w:rsidDel="005151EC">
                <w:rPr>
                  <w:rFonts w:ascii="Times New Roman" w:hAnsi="Times New Roman" w:cs="Times New Roman"/>
                  <w:sz w:val="20"/>
                  <w:szCs w:val="20"/>
                </w:rPr>
                <w:delText>6</w:delText>
              </w:r>
            </w:del>
            <w:r w:rsidRPr="001D1E14">
              <w:rPr>
                <w:rFonts w:ascii="Times New Roman" w:hAnsi="Times New Roman" w:cs="Times New Roman"/>
                <w:sz w:val="20"/>
                <w:szCs w:val="20"/>
              </w:rPr>
              <w:t>.pasākuma</w:t>
            </w:r>
            <w:r w:rsidR="00EF0658">
              <w:rPr>
                <w:rFonts w:ascii="Times New Roman" w:hAnsi="Times New Roman" w:cs="Times New Roman"/>
                <w:sz w:val="20"/>
                <w:szCs w:val="20"/>
              </w:rPr>
              <w:t xml:space="preserve"> </w:t>
            </w:r>
            <w:r w:rsidR="00EF0658" w:rsidRPr="00EF0658">
              <w:rPr>
                <w:rFonts w:ascii="Times New Roman" w:hAnsi="Times New Roman" w:cs="Times New Roman"/>
                <w:sz w:val="20"/>
                <w:szCs w:val="20"/>
              </w:rPr>
              <w:t>“Piesaistīt un noturēt ārstniecības personas darbam valsts apmaksāto veselības aprūpes pakalpojumu sektorā, īpaši stacionāros”</w:t>
            </w:r>
            <w:r w:rsidRPr="001D1E14">
              <w:rPr>
                <w:rFonts w:ascii="Times New Roman" w:hAnsi="Times New Roman" w:cs="Times New Roman"/>
                <w:sz w:val="20"/>
                <w:szCs w:val="20"/>
              </w:rPr>
              <w:t xml:space="preserve"> izmaksas (piesaistes komponente) vidēji </w:t>
            </w:r>
            <w:r w:rsidR="00FD71C3" w:rsidRPr="00FD71C3">
              <w:rPr>
                <w:rFonts w:ascii="Times New Roman" w:hAnsi="Times New Roman" w:cs="Times New Roman"/>
                <w:sz w:val="20"/>
                <w:szCs w:val="20"/>
              </w:rPr>
              <w:t xml:space="preserve">13 095 </w:t>
            </w:r>
            <w:r w:rsidRPr="001D1E14">
              <w:rPr>
                <w:rFonts w:ascii="Times New Roman" w:hAnsi="Times New Roman" w:cs="Times New Roman"/>
                <w:sz w:val="20"/>
                <w:szCs w:val="20"/>
              </w:rPr>
              <w:t xml:space="preserve"> EUR uz personu </w:t>
            </w:r>
            <w:r w:rsidR="00FD71C3" w:rsidRPr="00FD71C3">
              <w:rPr>
                <w:rFonts w:ascii="Times New Roman" w:hAnsi="Times New Roman" w:cs="Times New Roman"/>
                <w:sz w:val="20"/>
                <w:szCs w:val="20"/>
              </w:rPr>
              <w:t>413</w:t>
            </w:r>
            <w:r w:rsidRPr="001D1E14">
              <w:rPr>
                <w:rFonts w:ascii="Times New Roman" w:hAnsi="Times New Roman" w:cs="Times New Roman"/>
                <w:sz w:val="20"/>
                <w:szCs w:val="20"/>
              </w:rPr>
              <w:t xml:space="preserve"> atbalstāmajām personām</w:t>
            </w:r>
            <w:r w:rsidR="00FD71C3">
              <w:rPr>
                <w:rFonts w:ascii="Times New Roman" w:hAnsi="Times New Roman" w:cs="Times New Roman"/>
                <w:sz w:val="20"/>
                <w:szCs w:val="20"/>
              </w:rPr>
              <w:t xml:space="preserve"> (5 408 235 EUR)</w:t>
            </w:r>
            <w:r w:rsidRPr="001D1E14">
              <w:rPr>
                <w:rFonts w:ascii="Times New Roman" w:hAnsi="Times New Roman" w:cs="Times New Roman"/>
                <w:sz w:val="20"/>
                <w:szCs w:val="20"/>
              </w:rPr>
              <w:t>.</w:t>
            </w:r>
          </w:p>
        </w:tc>
      </w:tr>
    </w:tbl>
    <w:p w14:paraId="2A0F0BB4" w14:textId="77777777" w:rsidR="009E33AB" w:rsidRPr="001D1E14" w:rsidRDefault="009E33AB" w:rsidP="009E33AB">
      <w:pPr>
        <w:spacing w:after="0" w:line="240" w:lineRule="auto"/>
        <w:ind w:firstLine="720"/>
        <w:rPr>
          <w:rFonts w:ascii="Times New Roman" w:hAnsi="Times New Roman" w:cs="Times New Roman"/>
        </w:rPr>
      </w:pPr>
    </w:p>
    <w:p w14:paraId="1E40BE60" w14:textId="77777777" w:rsidR="009E33AB" w:rsidRPr="001D1E14" w:rsidRDefault="009E33AB" w:rsidP="009E33AB">
      <w:pPr>
        <w:spacing w:after="0" w:line="240" w:lineRule="auto"/>
        <w:jc w:val="center"/>
        <w:rPr>
          <w:rFonts w:ascii="Times New Roman" w:hAnsi="Times New Roman" w:cs="Times New Roman"/>
          <w:b/>
        </w:rPr>
      </w:pPr>
    </w:p>
    <w:p w14:paraId="510A0507" w14:textId="740A169A" w:rsidR="005B0D9A" w:rsidRDefault="005B0D9A" w:rsidP="005B0D9A">
      <w:pPr>
        <w:spacing w:after="0" w:line="240" w:lineRule="auto"/>
        <w:jc w:val="both"/>
        <w:rPr>
          <w:rFonts w:ascii="Times New Roman" w:hAnsi="Times New Roman" w:cs="Times New Roman"/>
          <w:b/>
          <w:bCs/>
        </w:rPr>
      </w:pPr>
      <w:r>
        <w:rPr>
          <w:rFonts w:ascii="Times New Roman" w:hAnsi="Times New Roman" w:cs="Times New Roman"/>
          <w:b/>
          <w:bCs/>
        </w:rPr>
        <w:t>Informācija par 4.1.2.SAM pasākumu ietvaros plānotajiem intervences kodiem</w:t>
      </w:r>
    </w:p>
    <w:p w14:paraId="166B5FF5" w14:textId="183DD1D0" w:rsidR="009E33AB" w:rsidRDefault="009E33AB" w:rsidP="00F14380">
      <w:pPr>
        <w:rPr>
          <w:rFonts w:ascii="Times New Roman" w:hAnsi="Times New Roman" w:cs="Times New Roman"/>
        </w:rPr>
      </w:pPr>
    </w:p>
    <w:tbl>
      <w:tblPr>
        <w:tblW w:w="9454" w:type="dxa"/>
        <w:tblLook w:val="04A0" w:firstRow="1" w:lastRow="0" w:firstColumn="1" w:lastColumn="0" w:noHBand="0" w:noVBand="1"/>
      </w:tblPr>
      <w:tblGrid>
        <w:gridCol w:w="1017"/>
        <w:gridCol w:w="2097"/>
        <w:gridCol w:w="687"/>
        <w:gridCol w:w="1147"/>
        <w:gridCol w:w="1106"/>
        <w:gridCol w:w="1147"/>
        <w:gridCol w:w="1106"/>
        <w:gridCol w:w="1147"/>
      </w:tblGrid>
      <w:tr w:rsidR="005125C2" w:rsidRPr="005125C2" w14:paraId="1FA12B24" w14:textId="77777777" w:rsidTr="005125C2">
        <w:trPr>
          <w:trHeight w:val="78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00B35CD7" w14:textId="77777777" w:rsidR="005125C2" w:rsidRPr="005125C2" w:rsidRDefault="005125C2" w:rsidP="005125C2">
            <w:pPr>
              <w:spacing w:after="0" w:line="240" w:lineRule="auto"/>
              <w:jc w:val="center"/>
              <w:rPr>
                <w:rFonts w:ascii="Times New Roman" w:eastAsia="Times New Roman" w:hAnsi="Times New Roman" w:cs="Times New Roman"/>
                <w:b/>
                <w:bCs/>
                <w:color w:val="000000"/>
                <w:sz w:val="18"/>
                <w:szCs w:val="18"/>
                <w:lang w:val="en-GB" w:eastAsia="en-GB" w:bidi="ne-NP"/>
              </w:rPr>
            </w:pPr>
            <w:r w:rsidRPr="005125C2">
              <w:rPr>
                <w:rFonts w:ascii="Times New Roman" w:eastAsia="Times New Roman" w:hAnsi="Times New Roman" w:cs="Times New Roman"/>
                <w:b/>
                <w:bCs/>
                <w:color w:val="000000"/>
                <w:sz w:val="18"/>
                <w:szCs w:val="18"/>
                <w:lang w:val="en-GB" w:eastAsia="en-GB" w:bidi="ne-NP"/>
              </w:rPr>
              <w:t>Pasākuma Nr.</w:t>
            </w:r>
          </w:p>
        </w:tc>
        <w:tc>
          <w:tcPr>
            <w:tcW w:w="2097" w:type="dxa"/>
            <w:tcBorders>
              <w:top w:val="single" w:sz="4" w:space="0" w:color="auto"/>
              <w:left w:val="nil"/>
              <w:bottom w:val="single" w:sz="4" w:space="0" w:color="auto"/>
              <w:right w:val="single" w:sz="4" w:space="0" w:color="auto"/>
            </w:tcBorders>
            <w:shd w:val="clear" w:color="000000" w:fill="D9D9D9"/>
            <w:vAlign w:val="center"/>
            <w:hideMark/>
          </w:tcPr>
          <w:p w14:paraId="7BFD45D2" w14:textId="77777777" w:rsidR="005125C2" w:rsidRPr="005125C2" w:rsidRDefault="005125C2" w:rsidP="005125C2">
            <w:pPr>
              <w:spacing w:after="0" w:line="240" w:lineRule="auto"/>
              <w:jc w:val="center"/>
              <w:rPr>
                <w:rFonts w:ascii="Times New Roman" w:eastAsia="Times New Roman" w:hAnsi="Times New Roman" w:cs="Times New Roman"/>
                <w:b/>
                <w:bCs/>
                <w:color w:val="000000"/>
                <w:sz w:val="18"/>
                <w:szCs w:val="18"/>
                <w:lang w:val="en-GB" w:eastAsia="en-GB" w:bidi="ne-NP"/>
              </w:rPr>
            </w:pPr>
            <w:r w:rsidRPr="005125C2">
              <w:rPr>
                <w:rFonts w:ascii="Times New Roman" w:eastAsia="Times New Roman" w:hAnsi="Times New Roman" w:cs="Times New Roman"/>
                <w:b/>
                <w:bCs/>
                <w:color w:val="000000"/>
                <w:sz w:val="18"/>
                <w:szCs w:val="18"/>
                <w:lang w:val="en-GB" w:eastAsia="en-GB" w:bidi="ne-NP"/>
              </w:rPr>
              <w:t>Pasākuma nosaukums</w:t>
            </w:r>
          </w:p>
        </w:tc>
        <w:tc>
          <w:tcPr>
            <w:tcW w:w="687" w:type="dxa"/>
            <w:tcBorders>
              <w:top w:val="single" w:sz="4" w:space="0" w:color="auto"/>
              <w:left w:val="nil"/>
              <w:bottom w:val="single" w:sz="4" w:space="0" w:color="auto"/>
              <w:right w:val="single" w:sz="4" w:space="0" w:color="auto"/>
            </w:tcBorders>
            <w:shd w:val="clear" w:color="000000" w:fill="D9D9D9"/>
            <w:hideMark/>
          </w:tcPr>
          <w:p w14:paraId="63625563" w14:textId="77777777" w:rsidR="005125C2" w:rsidRPr="005125C2" w:rsidRDefault="005125C2" w:rsidP="005125C2">
            <w:pPr>
              <w:spacing w:after="0" w:line="240" w:lineRule="auto"/>
              <w:ind w:left="-108" w:firstLine="108"/>
              <w:jc w:val="center"/>
              <w:rPr>
                <w:rFonts w:ascii="Times New Roman" w:eastAsia="Times New Roman" w:hAnsi="Times New Roman" w:cs="Times New Roman"/>
                <w:b/>
                <w:bCs/>
                <w:sz w:val="18"/>
                <w:szCs w:val="18"/>
                <w:lang w:val="en-GB" w:eastAsia="en-GB" w:bidi="ne-NP"/>
              </w:rPr>
            </w:pPr>
            <w:r w:rsidRPr="005125C2">
              <w:rPr>
                <w:rFonts w:ascii="Times New Roman" w:eastAsia="Times New Roman" w:hAnsi="Times New Roman" w:cs="Times New Roman"/>
                <w:b/>
                <w:bCs/>
                <w:sz w:val="18"/>
                <w:szCs w:val="18"/>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4E72A569" w14:textId="77777777" w:rsidR="005125C2" w:rsidRPr="005125C2" w:rsidRDefault="005125C2" w:rsidP="005125C2">
            <w:pPr>
              <w:spacing w:after="0" w:line="240" w:lineRule="auto"/>
              <w:jc w:val="center"/>
              <w:rPr>
                <w:rFonts w:ascii="Times New Roman" w:eastAsia="Times New Roman" w:hAnsi="Times New Roman" w:cs="Times New Roman"/>
                <w:b/>
                <w:bCs/>
                <w:color w:val="000000"/>
                <w:sz w:val="18"/>
                <w:szCs w:val="18"/>
                <w:lang w:val="en-GB" w:eastAsia="en-GB" w:bidi="ne-NP"/>
              </w:rPr>
            </w:pPr>
            <w:r w:rsidRPr="005125C2">
              <w:rPr>
                <w:rFonts w:ascii="Times New Roman" w:eastAsia="Times New Roman" w:hAnsi="Times New Roman" w:cs="Times New Roman"/>
                <w:b/>
                <w:bCs/>
                <w:color w:val="000000"/>
                <w:sz w:val="18"/>
                <w:szCs w:val="18"/>
                <w:lang w:val="en-GB" w:eastAsia="en-GB" w:bidi="ne-NP"/>
              </w:rPr>
              <w:t>ES fondu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1F407CF2" w14:textId="77777777" w:rsidR="005125C2" w:rsidRPr="005125C2" w:rsidRDefault="005125C2" w:rsidP="005125C2">
            <w:pPr>
              <w:spacing w:after="0" w:line="240" w:lineRule="auto"/>
              <w:jc w:val="center"/>
              <w:rPr>
                <w:rFonts w:ascii="Times New Roman" w:eastAsia="Times New Roman" w:hAnsi="Times New Roman" w:cs="Times New Roman"/>
                <w:b/>
                <w:bCs/>
                <w:color w:val="000000"/>
                <w:sz w:val="18"/>
                <w:szCs w:val="18"/>
                <w:lang w:val="en-GB" w:eastAsia="en-GB" w:bidi="ne-NP"/>
              </w:rPr>
            </w:pPr>
            <w:r w:rsidRPr="005125C2">
              <w:rPr>
                <w:rFonts w:ascii="Times New Roman" w:eastAsia="Times New Roman" w:hAnsi="Times New Roman" w:cs="Times New Roman"/>
                <w:b/>
                <w:bCs/>
                <w:color w:val="000000"/>
                <w:sz w:val="18"/>
                <w:szCs w:val="18"/>
                <w:lang w:val="en-GB" w:eastAsia="en-GB" w:bidi="ne-NP"/>
              </w:rPr>
              <w:t>Intervences laukums</w:t>
            </w:r>
          </w:p>
        </w:tc>
        <w:tc>
          <w:tcPr>
            <w:tcW w:w="1147" w:type="dxa"/>
            <w:tcBorders>
              <w:top w:val="single" w:sz="4" w:space="0" w:color="auto"/>
              <w:left w:val="nil"/>
              <w:bottom w:val="single" w:sz="4" w:space="0" w:color="auto"/>
              <w:right w:val="single" w:sz="4" w:space="0" w:color="auto"/>
            </w:tcBorders>
            <w:shd w:val="clear" w:color="000000" w:fill="EDEDED"/>
            <w:hideMark/>
          </w:tcPr>
          <w:p w14:paraId="0806148D" w14:textId="77777777" w:rsidR="005125C2" w:rsidRPr="005125C2" w:rsidRDefault="005125C2" w:rsidP="005125C2">
            <w:pPr>
              <w:spacing w:after="0" w:line="240" w:lineRule="auto"/>
              <w:jc w:val="center"/>
              <w:rPr>
                <w:rFonts w:ascii="Times New Roman" w:eastAsia="Times New Roman" w:hAnsi="Times New Roman" w:cs="Times New Roman"/>
                <w:b/>
                <w:bCs/>
                <w:color w:val="000000"/>
                <w:sz w:val="18"/>
                <w:szCs w:val="18"/>
                <w:lang w:val="en-GB" w:eastAsia="en-GB" w:bidi="ne-NP"/>
              </w:rPr>
            </w:pPr>
            <w:r w:rsidRPr="005125C2">
              <w:rPr>
                <w:rFonts w:ascii="Times New Roman" w:eastAsia="Times New Roman" w:hAnsi="Times New Roman" w:cs="Times New Roman"/>
                <w:b/>
                <w:bCs/>
                <w:color w:val="000000"/>
                <w:sz w:val="18"/>
                <w:szCs w:val="18"/>
                <w:lang w:val="en-GB" w:eastAsia="en-GB" w:bidi="ne-NP"/>
              </w:rPr>
              <w:t>ES fonda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6C4F2762" w14:textId="77777777" w:rsidR="005125C2" w:rsidRPr="005125C2" w:rsidRDefault="005125C2" w:rsidP="005125C2">
            <w:pPr>
              <w:spacing w:after="0" w:line="240" w:lineRule="auto"/>
              <w:jc w:val="center"/>
              <w:rPr>
                <w:rFonts w:ascii="Times New Roman" w:eastAsia="Times New Roman" w:hAnsi="Times New Roman" w:cs="Times New Roman"/>
                <w:b/>
                <w:bCs/>
                <w:color w:val="000000"/>
                <w:sz w:val="18"/>
                <w:szCs w:val="18"/>
                <w:lang w:val="en-GB" w:eastAsia="en-GB" w:bidi="ne-NP"/>
              </w:rPr>
            </w:pPr>
            <w:r w:rsidRPr="005125C2">
              <w:rPr>
                <w:rFonts w:ascii="Times New Roman" w:eastAsia="Times New Roman" w:hAnsi="Times New Roman" w:cs="Times New Roman"/>
                <w:b/>
                <w:bCs/>
                <w:color w:val="000000"/>
                <w:sz w:val="18"/>
                <w:szCs w:val="18"/>
                <w:lang w:val="en-GB" w:eastAsia="en-GB" w:bidi="ne-NP"/>
              </w:rPr>
              <w:t>Intervences laukums</w:t>
            </w:r>
          </w:p>
        </w:tc>
        <w:tc>
          <w:tcPr>
            <w:tcW w:w="1147" w:type="dxa"/>
            <w:tcBorders>
              <w:top w:val="single" w:sz="4" w:space="0" w:color="auto"/>
              <w:left w:val="nil"/>
              <w:bottom w:val="single" w:sz="4" w:space="0" w:color="auto"/>
              <w:right w:val="single" w:sz="4" w:space="0" w:color="auto"/>
            </w:tcBorders>
            <w:shd w:val="clear" w:color="000000" w:fill="EDEDED"/>
            <w:hideMark/>
          </w:tcPr>
          <w:p w14:paraId="33A6C35A" w14:textId="77777777" w:rsidR="005125C2" w:rsidRPr="005125C2" w:rsidRDefault="005125C2" w:rsidP="005125C2">
            <w:pPr>
              <w:spacing w:after="0" w:line="240" w:lineRule="auto"/>
              <w:jc w:val="center"/>
              <w:rPr>
                <w:rFonts w:ascii="Times New Roman" w:eastAsia="Times New Roman" w:hAnsi="Times New Roman" w:cs="Times New Roman"/>
                <w:b/>
                <w:bCs/>
                <w:color w:val="000000"/>
                <w:sz w:val="18"/>
                <w:szCs w:val="18"/>
                <w:lang w:val="en-GB" w:eastAsia="en-GB" w:bidi="ne-NP"/>
              </w:rPr>
            </w:pPr>
            <w:r w:rsidRPr="005125C2">
              <w:rPr>
                <w:rFonts w:ascii="Times New Roman" w:eastAsia="Times New Roman" w:hAnsi="Times New Roman" w:cs="Times New Roman"/>
                <w:b/>
                <w:bCs/>
                <w:color w:val="000000"/>
                <w:sz w:val="18"/>
                <w:szCs w:val="18"/>
                <w:lang w:val="en-GB" w:eastAsia="en-GB" w:bidi="ne-NP"/>
              </w:rPr>
              <w:t>ES fonda finansējums</w:t>
            </w:r>
          </w:p>
        </w:tc>
      </w:tr>
      <w:tr w:rsidR="00AD5D23" w:rsidRPr="005125C2" w14:paraId="65E4F9D5"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500B695"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4.1.2.1.</w:t>
            </w:r>
          </w:p>
        </w:tc>
        <w:tc>
          <w:tcPr>
            <w:tcW w:w="2097" w:type="dxa"/>
            <w:tcBorders>
              <w:top w:val="nil"/>
              <w:left w:val="nil"/>
              <w:bottom w:val="single" w:sz="4" w:space="0" w:color="auto"/>
              <w:right w:val="single" w:sz="4" w:space="0" w:color="auto"/>
            </w:tcBorders>
            <w:shd w:val="clear" w:color="auto" w:fill="auto"/>
            <w:noWrap/>
            <w:hideMark/>
          </w:tcPr>
          <w:p w14:paraId="076935F1"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Veselības veicināšanas un slimību profilakses pasākumu īstenošana vietējai sabiedrībai</w:t>
            </w:r>
          </w:p>
        </w:tc>
        <w:tc>
          <w:tcPr>
            <w:tcW w:w="687" w:type="dxa"/>
            <w:tcBorders>
              <w:top w:val="nil"/>
              <w:left w:val="nil"/>
              <w:bottom w:val="single" w:sz="4" w:space="0" w:color="auto"/>
              <w:right w:val="single" w:sz="4" w:space="0" w:color="auto"/>
            </w:tcBorders>
            <w:shd w:val="clear" w:color="auto" w:fill="auto"/>
            <w:noWrap/>
            <w:hideMark/>
          </w:tcPr>
          <w:p w14:paraId="45C1AEBD"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32595BD5" w14:textId="727BC7AD"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12 575 937</w:t>
            </w:r>
          </w:p>
        </w:tc>
        <w:tc>
          <w:tcPr>
            <w:tcW w:w="1106" w:type="dxa"/>
            <w:tcBorders>
              <w:top w:val="nil"/>
              <w:left w:val="nil"/>
              <w:bottom w:val="single" w:sz="4" w:space="0" w:color="auto"/>
              <w:right w:val="single" w:sz="4" w:space="0" w:color="auto"/>
            </w:tcBorders>
            <w:shd w:val="clear" w:color="auto" w:fill="auto"/>
            <w:noWrap/>
            <w:hideMark/>
          </w:tcPr>
          <w:p w14:paraId="2924C5AF" w14:textId="7D6F9CFC"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147</w:t>
            </w:r>
          </w:p>
        </w:tc>
        <w:tc>
          <w:tcPr>
            <w:tcW w:w="1147" w:type="dxa"/>
            <w:tcBorders>
              <w:top w:val="nil"/>
              <w:left w:val="nil"/>
              <w:bottom w:val="single" w:sz="4" w:space="0" w:color="auto"/>
              <w:right w:val="single" w:sz="4" w:space="0" w:color="auto"/>
            </w:tcBorders>
            <w:shd w:val="clear" w:color="auto" w:fill="auto"/>
            <w:noWrap/>
            <w:hideMark/>
          </w:tcPr>
          <w:p w14:paraId="02C0931C" w14:textId="4A0CA515"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12 575 937</w:t>
            </w:r>
          </w:p>
        </w:tc>
        <w:tc>
          <w:tcPr>
            <w:tcW w:w="1106" w:type="dxa"/>
            <w:tcBorders>
              <w:top w:val="nil"/>
              <w:left w:val="nil"/>
              <w:bottom w:val="single" w:sz="4" w:space="0" w:color="auto"/>
              <w:right w:val="single" w:sz="4" w:space="0" w:color="auto"/>
            </w:tcBorders>
            <w:shd w:val="clear" w:color="auto" w:fill="auto"/>
            <w:noWrap/>
            <w:hideMark/>
          </w:tcPr>
          <w:p w14:paraId="30D8460E" w14:textId="66AC0490" w:rsidR="00AD5D23" w:rsidRPr="00AD5D23"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404595B" w14:textId="2DA084AC" w:rsidR="00AD5D23" w:rsidRPr="00AD5D23"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r>
      <w:tr w:rsidR="00AD5D23" w:rsidRPr="005125C2" w14:paraId="7E47C499"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1C51514C"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4.1.2.2.</w:t>
            </w:r>
          </w:p>
        </w:tc>
        <w:tc>
          <w:tcPr>
            <w:tcW w:w="2097" w:type="dxa"/>
            <w:tcBorders>
              <w:top w:val="nil"/>
              <w:left w:val="nil"/>
              <w:bottom w:val="single" w:sz="4" w:space="0" w:color="auto"/>
              <w:right w:val="single" w:sz="4" w:space="0" w:color="auto"/>
            </w:tcBorders>
            <w:shd w:val="clear" w:color="auto" w:fill="auto"/>
            <w:noWrap/>
            <w:hideMark/>
          </w:tcPr>
          <w:p w14:paraId="76A8A02E"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Nacionāla mēroga veselības veicināšanas un slimību profilakses pasākumi</w:t>
            </w:r>
          </w:p>
        </w:tc>
        <w:tc>
          <w:tcPr>
            <w:tcW w:w="687" w:type="dxa"/>
            <w:tcBorders>
              <w:top w:val="nil"/>
              <w:left w:val="nil"/>
              <w:bottom w:val="single" w:sz="4" w:space="0" w:color="auto"/>
              <w:right w:val="single" w:sz="4" w:space="0" w:color="auto"/>
            </w:tcBorders>
            <w:shd w:val="clear" w:color="auto" w:fill="auto"/>
            <w:noWrap/>
            <w:hideMark/>
          </w:tcPr>
          <w:p w14:paraId="6D379D38"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09975BF1" w14:textId="04F27F1A"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11 207 658</w:t>
            </w:r>
          </w:p>
        </w:tc>
        <w:tc>
          <w:tcPr>
            <w:tcW w:w="1106" w:type="dxa"/>
            <w:tcBorders>
              <w:top w:val="nil"/>
              <w:left w:val="nil"/>
              <w:bottom w:val="single" w:sz="4" w:space="0" w:color="auto"/>
              <w:right w:val="single" w:sz="4" w:space="0" w:color="auto"/>
            </w:tcBorders>
            <w:shd w:val="clear" w:color="auto" w:fill="auto"/>
            <w:noWrap/>
            <w:hideMark/>
          </w:tcPr>
          <w:p w14:paraId="0EAEE3ED" w14:textId="14405AC3"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147</w:t>
            </w:r>
          </w:p>
        </w:tc>
        <w:tc>
          <w:tcPr>
            <w:tcW w:w="1147" w:type="dxa"/>
            <w:tcBorders>
              <w:top w:val="nil"/>
              <w:left w:val="nil"/>
              <w:bottom w:val="single" w:sz="4" w:space="0" w:color="auto"/>
              <w:right w:val="single" w:sz="4" w:space="0" w:color="auto"/>
            </w:tcBorders>
            <w:shd w:val="clear" w:color="auto" w:fill="auto"/>
            <w:noWrap/>
            <w:hideMark/>
          </w:tcPr>
          <w:p w14:paraId="666AB77D" w14:textId="429EEC3A" w:rsidR="00AD5D23" w:rsidRPr="00AD5D23" w:rsidRDefault="00AD5D23" w:rsidP="00AD5D23">
            <w:pPr>
              <w:spacing w:after="0" w:line="240" w:lineRule="auto"/>
              <w:jc w:val="right"/>
              <w:rPr>
                <w:rFonts w:ascii="Times New Roman" w:eastAsia="Times New Roman" w:hAnsi="Times New Roman" w:cs="Times New Roman"/>
                <w:sz w:val="18"/>
                <w:szCs w:val="18"/>
                <w:lang w:val="en-GB" w:eastAsia="en-GB" w:bidi="ne-NP"/>
              </w:rPr>
            </w:pPr>
            <w:r w:rsidRPr="00AD5D23">
              <w:rPr>
                <w:rFonts w:ascii="Times New Roman" w:hAnsi="Times New Roman" w:cs="Times New Roman"/>
                <w:sz w:val="18"/>
                <w:szCs w:val="18"/>
              </w:rPr>
              <w:t>7 845 361</w:t>
            </w:r>
          </w:p>
        </w:tc>
        <w:tc>
          <w:tcPr>
            <w:tcW w:w="1106" w:type="dxa"/>
            <w:tcBorders>
              <w:top w:val="nil"/>
              <w:left w:val="nil"/>
              <w:bottom w:val="single" w:sz="4" w:space="0" w:color="auto"/>
              <w:right w:val="single" w:sz="4" w:space="0" w:color="auto"/>
            </w:tcBorders>
            <w:shd w:val="clear" w:color="auto" w:fill="auto"/>
            <w:noWrap/>
            <w:hideMark/>
          </w:tcPr>
          <w:p w14:paraId="270E1FB0" w14:textId="5968A280"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160</w:t>
            </w:r>
          </w:p>
        </w:tc>
        <w:tc>
          <w:tcPr>
            <w:tcW w:w="1147" w:type="dxa"/>
            <w:tcBorders>
              <w:top w:val="nil"/>
              <w:left w:val="nil"/>
              <w:bottom w:val="single" w:sz="4" w:space="0" w:color="auto"/>
              <w:right w:val="single" w:sz="4" w:space="0" w:color="auto"/>
            </w:tcBorders>
            <w:shd w:val="clear" w:color="auto" w:fill="auto"/>
            <w:noWrap/>
            <w:hideMark/>
          </w:tcPr>
          <w:p w14:paraId="63E25E47" w14:textId="081E103D" w:rsidR="00AD5D23" w:rsidRPr="00AD5D23" w:rsidRDefault="00AD5D23" w:rsidP="00AD5D23">
            <w:pPr>
              <w:spacing w:after="0" w:line="240" w:lineRule="auto"/>
              <w:jc w:val="right"/>
              <w:rPr>
                <w:rFonts w:ascii="Times New Roman" w:eastAsia="Times New Roman" w:hAnsi="Times New Roman" w:cs="Times New Roman"/>
                <w:sz w:val="18"/>
                <w:szCs w:val="18"/>
                <w:lang w:val="en-GB" w:eastAsia="en-GB" w:bidi="ne-NP"/>
              </w:rPr>
            </w:pPr>
            <w:r w:rsidRPr="00AD5D23">
              <w:rPr>
                <w:rFonts w:ascii="Times New Roman" w:hAnsi="Times New Roman" w:cs="Times New Roman"/>
                <w:sz w:val="18"/>
                <w:szCs w:val="18"/>
              </w:rPr>
              <w:t>3 362 297</w:t>
            </w:r>
          </w:p>
        </w:tc>
      </w:tr>
      <w:tr w:rsidR="00AD5D23" w:rsidRPr="005125C2" w14:paraId="2F82F495"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224E169F"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4.1.2.3.</w:t>
            </w:r>
          </w:p>
        </w:tc>
        <w:tc>
          <w:tcPr>
            <w:tcW w:w="2097" w:type="dxa"/>
            <w:tcBorders>
              <w:top w:val="nil"/>
              <w:left w:val="nil"/>
              <w:bottom w:val="single" w:sz="4" w:space="0" w:color="auto"/>
              <w:right w:val="single" w:sz="4" w:space="0" w:color="auto"/>
            </w:tcBorders>
            <w:shd w:val="clear" w:color="auto" w:fill="auto"/>
            <w:noWrap/>
            <w:hideMark/>
          </w:tcPr>
          <w:p w14:paraId="28C6A11D"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Pasākumi atkarīgo personu resocializācijai un atgriešanai darba tirgū, kā arī preventīvie pasākumi jauniešiem</w:t>
            </w:r>
          </w:p>
        </w:tc>
        <w:tc>
          <w:tcPr>
            <w:tcW w:w="687" w:type="dxa"/>
            <w:tcBorders>
              <w:top w:val="nil"/>
              <w:left w:val="nil"/>
              <w:bottom w:val="single" w:sz="4" w:space="0" w:color="auto"/>
              <w:right w:val="single" w:sz="4" w:space="0" w:color="auto"/>
            </w:tcBorders>
            <w:shd w:val="clear" w:color="auto" w:fill="auto"/>
            <w:noWrap/>
            <w:hideMark/>
          </w:tcPr>
          <w:p w14:paraId="41E61218"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32510939" w14:textId="3040D735"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961 350</w:t>
            </w:r>
          </w:p>
        </w:tc>
        <w:tc>
          <w:tcPr>
            <w:tcW w:w="1106" w:type="dxa"/>
            <w:tcBorders>
              <w:top w:val="nil"/>
              <w:left w:val="nil"/>
              <w:bottom w:val="single" w:sz="4" w:space="0" w:color="auto"/>
              <w:right w:val="single" w:sz="4" w:space="0" w:color="auto"/>
            </w:tcBorders>
            <w:shd w:val="clear" w:color="auto" w:fill="auto"/>
            <w:noWrap/>
            <w:hideMark/>
          </w:tcPr>
          <w:p w14:paraId="69DB95C3" w14:textId="32B194E6"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160</w:t>
            </w:r>
          </w:p>
        </w:tc>
        <w:tc>
          <w:tcPr>
            <w:tcW w:w="1147" w:type="dxa"/>
            <w:tcBorders>
              <w:top w:val="nil"/>
              <w:left w:val="nil"/>
              <w:bottom w:val="single" w:sz="4" w:space="0" w:color="auto"/>
              <w:right w:val="single" w:sz="4" w:space="0" w:color="auto"/>
            </w:tcBorders>
            <w:shd w:val="clear" w:color="auto" w:fill="auto"/>
            <w:noWrap/>
            <w:hideMark/>
          </w:tcPr>
          <w:p w14:paraId="280D53AD" w14:textId="5584EF8B"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961 350</w:t>
            </w:r>
          </w:p>
        </w:tc>
        <w:tc>
          <w:tcPr>
            <w:tcW w:w="1106" w:type="dxa"/>
            <w:tcBorders>
              <w:top w:val="nil"/>
              <w:left w:val="nil"/>
              <w:bottom w:val="single" w:sz="4" w:space="0" w:color="auto"/>
              <w:right w:val="single" w:sz="4" w:space="0" w:color="auto"/>
            </w:tcBorders>
            <w:shd w:val="clear" w:color="auto" w:fill="auto"/>
            <w:noWrap/>
            <w:hideMark/>
          </w:tcPr>
          <w:p w14:paraId="224FD4AA" w14:textId="11DFA7B3" w:rsidR="00AD5D23" w:rsidRPr="00AD5D23"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B9E35CD" w14:textId="1927B24D" w:rsidR="00AD5D23" w:rsidRPr="00AD5D23"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r>
      <w:tr w:rsidR="00AD5D23" w:rsidRPr="005125C2" w14:paraId="56E3B241"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4DEDBC63"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4.1.2.4.</w:t>
            </w:r>
          </w:p>
        </w:tc>
        <w:tc>
          <w:tcPr>
            <w:tcW w:w="2097" w:type="dxa"/>
            <w:tcBorders>
              <w:top w:val="nil"/>
              <w:left w:val="nil"/>
              <w:bottom w:val="single" w:sz="4" w:space="0" w:color="auto"/>
              <w:right w:val="single" w:sz="4" w:space="0" w:color="auto"/>
            </w:tcBorders>
            <w:shd w:val="clear" w:color="auto" w:fill="auto"/>
            <w:noWrap/>
            <w:hideMark/>
          </w:tcPr>
          <w:p w14:paraId="34610E03"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Pierādījumos balstītu narkotiku lietošanas profilakses programmu īstenošana un profilakses kvalitātes standartu ieviešana</w:t>
            </w:r>
          </w:p>
        </w:tc>
        <w:tc>
          <w:tcPr>
            <w:tcW w:w="687" w:type="dxa"/>
            <w:tcBorders>
              <w:top w:val="nil"/>
              <w:left w:val="nil"/>
              <w:bottom w:val="single" w:sz="4" w:space="0" w:color="auto"/>
              <w:right w:val="single" w:sz="4" w:space="0" w:color="auto"/>
            </w:tcBorders>
            <w:shd w:val="clear" w:color="auto" w:fill="auto"/>
            <w:noWrap/>
            <w:hideMark/>
          </w:tcPr>
          <w:p w14:paraId="2169DB0D"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750537E5" w14:textId="6ABF7F3A"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443 700</w:t>
            </w:r>
          </w:p>
        </w:tc>
        <w:tc>
          <w:tcPr>
            <w:tcW w:w="1106" w:type="dxa"/>
            <w:tcBorders>
              <w:top w:val="nil"/>
              <w:left w:val="nil"/>
              <w:bottom w:val="single" w:sz="4" w:space="0" w:color="auto"/>
              <w:right w:val="single" w:sz="4" w:space="0" w:color="auto"/>
            </w:tcBorders>
            <w:shd w:val="clear" w:color="auto" w:fill="auto"/>
            <w:noWrap/>
            <w:hideMark/>
          </w:tcPr>
          <w:p w14:paraId="643E328B" w14:textId="1C98B063"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134</w:t>
            </w:r>
          </w:p>
        </w:tc>
        <w:tc>
          <w:tcPr>
            <w:tcW w:w="1147" w:type="dxa"/>
            <w:tcBorders>
              <w:top w:val="nil"/>
              <w:left w:val="nil"/>
              <w:bottom w:val="single" w:sz="4" w:space="0" w:color="auto"/>
              <w:right w:val="single" w:sz="4" w:space="0" w:color="auto"/>
            </w:tcBorders>
            <w:shd w:val="clear" w:color="auto" w:fill="auto"/>
            <w:noWrap/>
            <w:hideMark/>
          </w:tcPr>
          <w:p w14:paraId="4125DD21" w14:textId="0C7CA53B"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443 700</w:t>
            </w:r>
          </w:p>
        </w:tc>
        <w:tc>
          <w:tcPr>
            <w:tcW w:w="1106" w:type="dxa"/>
            <w:tcBorders>
              <w:top w:val="nil"/>
              <w:left w:val="nil"/>
              <w:bottom w:val="single" w:sz="4" w:space="0" w:color="auto"/>
              <w:right w:val="single" w:sz="4" w:space="0" w:color="auto"/>
            </w:tcBorders>
            <w:shd w:val="clear" w:color="auto" w:fill="auto"/>
            <w:noWrap/>
            <w:hideMark/>
          </w:tcPr>
          <w:p w14:paraId="64A124A3" w14:textId="117B5ED9" w:rsidR="00AD5D23" w:rsidRPr="00AD5D23"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5075F67" w14:textId="224C6089" w:rsidR="00AD5D23" w:rsidRPr="00AD5D23"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r>
      <w:tr w:rsidR="00AD5D23" w:rsidRPr="005125C2" w14:paraId="67256FAE"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83A5E85"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4.1.2.5.</w:t>
            </w:r>
          </w:p>
        </w:tc>
        <w:tc>
          <w:tcPr>
            <w:tcW w:w="2097" w:type="dxa"/>
            <w:tcBorders>
              <w:top w:val="nil"/>
              <w:left w:val="nil"/>
              <w:bottom w:val="single" w:sz="4" w:space="0" w:color="auto"/>
              <w:right w:val="single" w:sz="4" w:space="0" w:color="auto"/>
            </w:tcBorders>
            <w:shd w:val="clear" w:color="auto" w:fill="auto"/>
            <w:noWrap/>
            <w:hideMark/>
          </w:tcPr>
          <w:p w14:paraId="72491EA2"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Uzlabot izglītības iespējas ārstniecības personām, t.sk. uzlabojot tālākizglītības pieejamību</w:t>
            </w:r>
          </w:p>
        </w:tc>
        <w:tc>
          <w:tcPr>
            <w:tcW w:w="687" w:type="dxa"/>
            <w:tcBorders>
              <w:top w:val="nil"/>
              <w:left w:val="nil"/>
              <w:bottom w:val="single" w:sz="4" w:space="0" w:color="auto"/>
              <w:right w:val="single" w:sz="4" w:space="0" w:color="auto"/>
            </w:tcBorders>
            <w:shd w:val="clear" w:color="auto" w:fill="auto"/>
            <w:noWrap/>
            <w:hideMark/>
          </w:tcPr>
          <w:p w14:paraId="14BE715C"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690F894C" w14:textId="589950D7"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14 790 000</w:t>
            </w:r>
          </w:p>
        </w:tc>
        <w:tc>
          <w:tcPr>
            <w:tcW w:w="1106" w:type="dxa"/>
            <w:tcBorders>
              <w:top w:val="nil"/>
              <w:left w:val="nil"/>
              <w:bottom w:val="single" w:sz="4" w:space="0" w:color="auto"/>
              <w:right w:val="single" w:sz="4" w:space="0" w:color="auto"/>
            </w:tcBorders>
            <w:shd w:val="clear" w:color="auto" w:fill="auto"/>
            <w:noWrap/>
            <w:hideMark/>
          </w:tcPr>
          <w:p w14:paraId="14130F44" w14:textId="1A6F3F22"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160</w:t>
            </w:r>
          </w:p>
        </w:tc>
        <w:tc>
          <w:tcPr>
            <w:tcW w:w="1147" w:type="dxa"/>
            <w:tcBorders>
              <w:top w:val="nil"/>
              <w:left w:val="nil"/>
              <w:bottom w:val="single" w:sz="4" w:space="0" w:color="auto"/>
              <w:right w:val="single" w:sz="4" w:space="0" w:color="auto"/>
            </w:tcBorders>
            <w:shd w:val="clear" w:color="auto" w:fill="auto"/>
            <w:noWrap/>
            <w:hideMark/>
          </w:tcPr>
          <w:p w14:paraId="3A3D5156" w14:textId="7AF991A8"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14 790 000</w:t>
            </w:r>
          </w:p>
        </w:tc>
        <w:tc>
          <w:tcPr>
            <w:tcW w:w="1106" w:type="dxa"/>
            <w:tcBorders>
              <w:top w:val="nil"/>
              <w:left w:val="nil"/>
              <w:bottom w:val="single" w:sz="4" w:space="0" w:color="auto"/>
              <w:right w:val="single" w:sz="4" w:space="0" w:color="auto"/>
            </w:tcBorders>
            <w:shd w:val="clear" w:color="auto" w:fill="auto"/>
            <w:noWrap/>
            <w:hideMark/>
          </w:tcPr>
          <w:p w14:paraId="5D661B78" w14:textId="1CF8C045" w:rsidR="00AD5D23" w:rsidRPr="00AD5D23"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3138B285" w14:textId="07B3F280" w:rsidR="00AD5D23" w:rsidRPr="00AD5D23"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r>
      <w:tr w:rsidR="00AD5D23" w:rsidRPr="005125C2" w14:paraId="76C305EE"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223A5E79"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4.1.2.6.</w:t>
            </w:r>
          </w:p>
        </w:tc>
        <w:tc>
          <w:tcPr>
            <w:tcW w:w="2097" w:type="dxa"/>
            <w:tcBorders>
              <w:top w:val="nil"/>
              <w:left w:val="nil"/>
              <w:bottom w:val="single" w:sz="4" w:space="0" w:color="auto"/>
              <w:right w:val="single" w:sz="4" w:space="0" w:color="auto"/>
            </w:tcBorders>
            <w:shd w:val="clear" w:color="auto" w:fill="auto"/>
            <w:noWrap/>
            <w:hideMark/>
          </w:tcPr>
          <w:p w14:paraId="34470FE4"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Piesaistīt un noturēt ārstniecības personas darbam valsts apmaksāto veselības aprūpes pakalpojumu sektorā, īpaši stacionāros</w:t>
            </w:r>
          </w:p>
        </w:tc>
        <w:tc>
          <w:tcPr>
            <w:tcW w:w="687" w:type="dxa"/>
            <w:tcBorders>
              <w:top w:val="nil"/>
              <w:left w:val="nil"/>
              <w:bottom w:val="single" w:sz="4" w:space="0" w:color="auto"/>
              <w:right w:val="single" w:sz="4" w:space="0" w:color="auto"/>
            </w:tcBorders>
            <w:shd w:val="clear" w:color="auto" w:fill="auto"/>
            <w:noWrap/>
            <w:hideMark/>
          </w:tcPr>
          <w:p w14:paraId="2518D62E"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44DD6420" w14:textId="2778CC77"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5 686 755</w:t>
            </w:r>
          </w:p>
        </w:tc>
        <w:tc>
          <w:tcPr>
            <w:tcW w:w="1106" w:type="dxa"/>
            <w:tcBorders>
              <w:top w:val="nil"/>
              <w:left w:val="nil"/>
              <w:bottom w:val="single" w:sz="4" w:space="0" w:color="auto"/>
              <w:right w:val="single" w:sz="4" w:space="0" w:color="auto"/>
            </w:tcBorders>
            <w:shd w:val="clear" w:color="auto" w:fill="auto"/>
            <w:noWrap/>
            <w:hideMark/>
          </w:tcPr>
          <w:p w14:paraId="7C56E90D" w14:textId="60FA01DC"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160</w:t>
            </w:r>
          </w:p>
        </w:tc>
        <w:tc>
          <w:tcPr>
            <w:tcW w:w="1147" w:type="dxa"/>
            <w:tcBorders>
              <w:top w:val="nil"/>
              <w:left w:val="nil"/>
              <w:bottom w:val="single" w:sz="4" w:space="0" w:color="auto"/>
              <w:right w:val="single" w:sz="4" w:space="0" w:color="auto"/>
            </w:tcBorders>
            <w:shd w:val="clear" w:color="auto" w:fill="auto"/>
            <w:noWrap/>
            <w:hideMark/>
          </w:tcPr>
          <w:p w14:paraId="2D37983A" w14:textId="406F02E5"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5 686 755</w:t>
            </w:r>
          </w:p>
        </w:tc>
        <w:tc>
          <w:tcPr>
            <w:tcW w:w="1106" w:type="dxa"/>
            <w:tcBorders>
              <w:top w:val="nil"/>
              <w:left w:val="nil"/>
              <w:bottom w:val="single" w:sz="4" w:space="0" w:color="auto"/>
              <w:right w:val="single" w:sz="4" w:space="0" w:color="auto"/>
            </w:tcBorders>
            <w:shd w:val="clear" w:color="auto" w:fill="auto"/>
            <w:noWrap/>
            <w:hideMark/>
          </w:tcPr>
          <w:p w14:paraId="48D7B054" w14:textId="07741BB7" w:rsidR="00AD5D23" w:rsidRPr="00AD5D23"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5945664" w14:textId="27625D0E" w:rsidR="00AD5D23" w:rsidRPr="00AD5D23"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r>
      <w:tr w:rsidR="00AD5D23" w:rsidRPr="005125C2" w14:paraId="6083A282"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32C75FDE"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4.1.2.7.</w:t>
            </w:r>
          </w:p>
        </w:tc>
        <w:tc>
          <w:tcPr>
            <w:tcW w:w="2097" w:type="dxa"/>
            <w:tcBorders>
              <w:top w:val="nil"/>
              <w:left w:val="nil"/>
              <w:bottom w:val="single" w:sz="4" w:space="0" w:color="auto"/>
              <w:right w:val="single" w:sz="4" w:space="0" w:color="auto"/>
            </w:tcBorders>
            <w:shd w:val="clear" w:color="auto" w:fill="auto"/>
            <w:noWrap/>
            <w:hideMark/>
          </w:tcPr>
          <w:p w14:paraId="25B58A69"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Pilnveidot pacientu drošību un aprūpes kvalitāti</w:t>
            </w:r>
          </w:p>
        </w:tc>
        <w:tc>
          <w:tcPr>
            <w:tcW w:w="687" w:type="dxa"/>
            <w:tcBorders>
              <w:top w:val="nil"/>
              <w:left w:val="nil"/>
              <w:bottom w:val="single" w:sz="4" w:space="0" w:color="auto"/>
              <w:right w:val="single" w:sz="4" w:space="0" w:color="auto"/>
            </w:tcBorders>
            <w:shd w:val="clear" w:color="auto" w:fill="auto"/>
            <w:noWrap/>
            <w:hideMark/>
          </w:tcPr>
          <w:p w14:paraId="4A353AB2"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77198C96" w14:textId="1004C31C"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2 588 250</w:t>
            </w:r>
          </w:p>
        </w:tc>
        <w:tc>
          <w:tcPr>
            <w:tcW w:w="1106" w:type="dxa"/>
            <w:tcBorders>
              <w:top w:val="nil"/>
              <w:left w:val="nil"/>
              <w:bottom w:val="single" w:sz="4" w:space="0" w:color="auto"/>
              <w:right w:val="single" w:sz="4" w:space="0" w:color="auto"/>
            </w:tcBorders>
            <w:shd w:val="clear" w:color="auto" w:fill="auto"/>
            <w:noWrap/>
            <w:hideMark/>
          </w:tcPr>
          <w:p w14:paraId="2A335319" w14:textId="05A20D80"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160</w:t>
            </w:r>
          </w:p>
        </w:tc>
        <w:tc>
          <w:tcPr>
            <w:tcW w:w="1147" w:type="dxa"/>
            <w:tcBorders>
              <w:top w:val="nil"/>
              <w:left w:val="nil"/>
              <w:bottom w:val="single" w:sz="4" w:space="0" w:color="auto"/>
              <w:right w:val="single" w:sz="4" w:space="0" w:color="auto"/>
            </w:tcBorders>
            <w:shd w:val="clear" w:color="auto" w:fill="auto"/>
            <w:noWrap/>
            <w:hideMark/>
          </w:tcPr>
          <w:p w14:paraId="0E07C29F" w14:textId="73500282"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2 588 250</w:t>
            </w:r>
          </w:p>
        </w:tc>
        <w:tc>
          <w:tcPr>
            <w:tcW w:w="1106" w:type="dxa"/>
            <w:tcBorders>
              <w:top w:val="nil"/>
              <w:left w:val="nil"/>
              <w:bottom w:val="single" w:sz="4" w:space="0" w:color="auto"/>
              <w:right w:val="single" w:sz="4" w:space="0" w:color="auto"/>
            </w:tcBorders>
            <w:shd w:val="clear" w:color="auto" w:fill="auto"/>
            <w:noWrap/>
            <w:hideMark/>
          </w:tcPr>
          <w:p w14:paraId="5AC20DC0" w14:textId="5F7225FC" w:rsidR="00AD5D23" w:rsidRPr="00AD5D23"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1965D3C" w14:textId="53A53C24" w:rsidR="00AD5D23" w:rsidRPr="00AD5D23"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r>
      <w:tr w:rsidR="00AD5D23" w:rsidRPr="005125C2" w14:paraId="1DE697D9" w14:textId="77777777" w:rsidTr="005125C2">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34FE3BA8"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4.1.2.8.</w:t>
            </w:r>
          </w:p>
        </w:tc>
        <w:tc>
          <w:tcPr>
            <w:tcW w:w="2097" w:type="dxa"/>
            <w:tcBorders>
              <w:top w:val="nil"/>
              <w:left w:val="nil"/>
              <w:bottom w:val="single" w:sz="4" w:space="0" w:color="auto"/>
              <w:right w:val="single" w:sz="4" w:space="0" w:color="auto"/>
            </w:tcBorders>
            <w:shd w:val="clear" w:color="auto" w:fill="auto"/>
            <w:noWrap/>
            <w:hideMark/>
          </w:tcPr>
          <w:p w14:paraId="18435B20" w14:textId="77777777" w:rsidR="00AD5D23" w:rsidRPr="005125C2"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Nevalstisko organizāciju iesaiste veselības veicināšanas un slimību profilakses pasākumu īstenošanā</w:t>
            </w:r>
          </w:p>
        </w:tc>
        <w:tc>
          <w:tcPr>
            <w:tcW w:w="687" w:type="dxa"/>
            <w:tcBorders>
              <w:top w:val="nil"/>
              <w:left w:val="nil"/>
              <w:bottom w:val="single" w:sz="4" w:space="0" w:color="auto"/>
              <w:right w:val="single" w:sz="4" w:space="0" w:color="auto"/>
            </w:tcBorders>
            <w:shd w:val="clear" w:color="auto" w:fill="auto"/>
            <w:noWrap/>
            <w:hideMark/>
          </w:tcPr>
          <w:p w14:paraId="350110FF" w14:textId="77777777" w:rsidR="00AD5D23" w:rsidRPr="005125C2"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5125C2">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04F5E892" w14:textId="1501000E"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2 550 000</w:t>
            </w:r>
          </w:p>
        </w:tc>
        <w:tc>
          <w:tcPr>
            <w:tcW w:w="1106" w:type="dxa"/>
            <w:tcBorders>
              <w:top w:val="nil"/>
              <w:left w:val="nil"/>
              <w:bottom w:val="single" w:sz="4" w:space="0" w:color="auto"/>
              <w:right w:val="single" w:sz="4" w:space="0" w:color="auto"/>
            </w:tcBorders>
            <w:shd w:val="clear" w:color="auto" w:fill="auto"/>
            <w:noWrap/>
            <w:hideMark/>
          </w:tcPr>
          <w:p w14:paraId="68E7EC06" w14:textId="5BC1AB6C" w:rsidR="00AD5D23" w:rsidRPr="00AD5D23" w:rsidRDefault="00AD5D23" w:rsidP="00AD5D23">
            <w:pPr>
              <w:spacing w:after="0" w:line="240" w:lineRule="auto"/>
              <w:jc w:val="center"/>
              <w:rPr>
                <w:rFonts w:ascii="Times New Roman" w:eastAsia="Times New Roman" w:hAnsi="Times New Roman" w:cs="Times New Roman"/>
                <w:b/>
                <w:bCs/>
                <w:color w:val="00B050"/>
                <w:sz w:val="18"/>
                <w:szCs w:val="18"/>
                <w:lang w:val="en-GB" w:eastAsia="en-GB" w:bidi="ne-NP"/>
              </w:rPr>
            </w:pPr>
            <w:r w:rsidRPr="00AD5D23">
              <w:rPr>
                <w:rFonts w:ascii="Times New Roman" w:hAnsi="Times New Roman" w:cs="Times New Roman"/>
                <w:b/>
                <w:bCs/>
                <w:color w:val="00B050"/>
                <w:sz w:val="18"/>
                <w:szCs w:val="18"/>
              </w:rPr>
              <w:t>147</w:t>
            </w:r>
          </w:p>
        </w:tc>
        <w:tc>
          <w:tcPr>
            <w:tcW w:w="1147" w:type="dxa"/>
            <w:tcBorders>
              <w:top w:val="nil"/>
              <w:left w:val="nil"/>
              <w:bottom w:val="single" w:sz="4" w:space="0" w:color="auto"/>
              <w:right w:val="single" w:sz="4" w:space="0" w:color="auto"/>
            </w:tcBorders>
            <w:shd w:val="clear" w:color="auto" w:fill="auto"/>
            <w:noWrap/>
            <w:hideMark/>
          </w:tcPr>
          <w:p w14:paraId="24568ADB" w14:textId="6405DB9C" w:rsidR="00AD5D23" w:rsidRPr="00AD5D23" w:rsidRDefault="00AD5D23" w:rsidP="00AD5D23">
            <w:pPr>
              <w:spacing w:after="0" w:line="240" w:lineRule="auto"/>
              <w:jc w:val="right"/>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2 550 000</w:t>
            </w:r>
          </w:p>
        </w:tc>
        <w:tc>
          <w:tcPr>
            <w:tcW w:w="1106" w:type="dxa"/>
            <w:tcBorders>
              <w:top w:val="nil"/>
              <w:left w:val="nil"/>
              <w:bottom w:val="single" w:sz="4" w:space="0" w:color="auto"/>
              <w:right w:val="single" w:sz="4" w:space="0" w:color="auto"/>
            </w:tcBorders>
            <w:shd w:val="clear" w:color="auto" w:fill="auto"/>
            <w:noWrap/>
            <w:hideMark/>
          </w:tcPr>
          <w:p w14:paraId="2719C3E2" w14:textId="1A190226" w:rsidR="00AD5D23" w:rsidRPr="00AD5D23" w:rsidRDefault="00AD5D23" w:rsidP="00AD5D23">
            <w:pPr>
              <w:spacing w:after="0" w:line="240" w:lineRule="auto"/>
              <w:jc w:val="center"/>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227C8427" w14:textId="217015D5" w:rsidR="00AD5D23" w:rsidRPr="00AD5D23" w:rsidRDefault="00AD5D23" w:rsidP="00AD5D23">
            <w:pPr>
              <w:spacing w:after="0" w:line="240" w:lineRule="auto"/>
              <w:rPr>
                <w:rFonts w:ascii="Times New Roman" w:eastAsia="Times New Roman" w:hAnsi="Times New Roman" w:cs="Times New Roman"/>
                <w:color w:val="000000"/>
                <w:sz w:val="18"/>
                <w:szCs w:val="18"/>
                <w:lang w:val="en-GB" w:eastAsia="en-GB" w:bidi="ne-NP"/>
              </w:rPr>
            </w:pPr>
            <w:r w:rsidRPr="00AD5D23">
              <w:rPr>
                <w:rFonts w:ascii="Times New Roman" w:hAnsi="Times New Roman" w:cs="Times New Roman"/>
                <w:color w:val="000000"/>
                <w:sz w:val="18"/>
                <w:szCs w:val="18"/>
              </w:rPr>
              <w:t> </w:t>
            </w:r>
          </w:p>
        </w:tc>
      </w:tr>
    </w:tbl>
    <w:p w14:paraId="16A6C466" w14:textId="77777777" w:rsidR="005B0D9A" w:rsidRPr="001D1E14" w:rsidRDefault="005B0D9A" w:rsidP="00F14380">
      <w:pPr>
        <w:rPr>
          <w:rFonts w:ascii="Times New Roman" w:hAnsi="Times New Roman" w:cs="Times New Roman"/>
        </w:rPr>
      </w:pPr>
    </w:p>
    <w:sectPr w:rsidR="005B0D9A" w:rsidRPr="001D1E14" w:rsidSect="00E776D1">
      <w:footerReference w:type="default" r:id="rId8"/>
      <w:pgSz w:w="11906" w:h="16838"/>
      <w:pgMar w:top="851" w:right="1134" w:bottom="426"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331E" w14:textId="77777777" w:rsidR="00CD48ED" w:rsidRDefault="00CD48ED" w:rsidP="00B32C06">
      <w:pPr>
        <w:spacing w:after="0" w:line="240" w:lineRule="auto"/>
      </w:pPr>
      <w:r>
        <w:separator/>
      </w:r>
    </w:p>
  </w:endnote>
  <w:endnote w:type="continuationSeparator" w:id="0">
    <w:p w14:paraId="1410E1D9" w14:textId="77777777" w:rsidR="00CD48ED" w:rsidRDefault="00CD48ED"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26BC125D" w:rsidR="00B32C06" w:rsidRDefault="00B32C06">
        <w:pPr>
          <w:pStyle w:val="Footer"/>
          <w:jc w:val="center"/>
        </w:pPr>
        <w:r>
          <w:fldChar w:fldCharType="begin"/>
        </w:r>
        <w:r>
          <w:instrText xml:space="preserve"> PAGE   \* MERGEFORMAT </w:instrText>
        </w:r>
        <w:r>
          <w:fldChar w:fldCharType="separate"/>
        </w:r>
        <w:r w:rsidR="005125C2">
          <w:rPr>
            <w:noProof/>
          </w:rPr>
          <w:t>11</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A815F" w14:textId="77777777" w:rsidR="00CD48ED" w:rsidRDefault="00CD48ED" w:rsidP="00B32C06">
      <w:pPr>
        <w:spacing w:after="0" w:line="240" w:lineRule="auto"/>
      </w:pPr>
      <w:r>
        <w:separator/>
      </w:r>
    </w:p>
  </w:footnote>
  <w:footnote w:type="continuationSeparator" w:id="0">
    <w:p w14:paraId="37761A36" w14:textId="77777777" w:rsidR="00CD48ED" w:rsidRDefault="00CD48ED" w:rsidP="00B32C06">
      <w:pPr>
        <w:spacing w:after="0" w:line="240" w:lineRule="auto"/>
      </w:pPr>
      <w:r>
        <w:continuationSeparator/>
      </w:r>
    </w:p>
  </w:footnote>
  <w:footnote w:id="1">
    <w:p w14:paraId="496C0945" w14:textId="77777777" w:rsidR="00A55303" w:rsidRPr="00E64D20" w:rsidRDefault="00A55303" w:rsidP="00A5530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
    <w:p w14:paraId="01F98079" w14:textId="77777777" w:rsidR="00A55303" w:rsidRPr="0001046F" w:rsidRDefault="00A55303" w:rsidP="00A5530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2B547F54" w14:textId="74D893F6" w:rsidR="00D84467" w:rsidRDefault="00D84467" w:rsidP="00D84467">
      <w:pPr>
        <w:pStyle w:val="FootnoteText"/>
        <w:jc w:val="both"/>
      </w:pPr>
      <w:r>
        <w:rPr>
          <w:rStyle w:val="FootnoteReference"/>
        </w:rPr>
        <w:footnoteRef/>
      </w:r>
      <w:r>
        <w:t xml:space="preserve"> </w:t>
      </w:r>
      <w:r w:rsidRPr="00D84467">
        <w:rPr>
          <w:rFonts w:ascii="Times New Roman" w:hAnsi="Times New Roman" w:cs="Times New Roman"/>
          <w:sz w:val="18"/>
          <w:szCs w:val="18"/>
        </w:rPr>
        <w:t>ES fondu 2014.-2020.gada plānošanas perioda darbības programmas “Izaugsme un nodarbinātība”</w:t>
      </w:r>
      <w:r>
        <w:t xml:space="preserve"> </w:t>
      </w:r>
      <w:r w:rsidRPr="00D84467">
        <w:rPr>
          <w:rFonts w:ascii="Times New Roman" w:hAnsi="Times New Roman" w:cs="Times New Roman"/>
          <w:sz w:val="18"/>
          <w:szCs w:val="18"/>
        </w:rPr>
        <w:t>9.</w:t>
      </w:r>
      <w:r>
        <w:rPr>
          <w:rFonts w:ascii="Times New Roman" w:hAnsi="Times New Roman" w:cs="Times New Roman"/>
          <w:sz w:val="18"/>
          <w:szCs w:val="18"/>
        </w:rPr>
        <w:t>2.4. specifiskais atbalsta mērķis “</w:t>
      </w:r>
      <w:r w:rsidRPr="00D84467">
        <w:rPr>
          <w:rFonts w:ascii="Times New Roman" w:hAnsi="Times New Roman" w:cs="Times New Roman"/>
          <w:sz w:val="18"/>
          <w:szCs w:val="18"/>
        </w:rPr>
        <w:t>Uzlabot pieejamību veselības veicināšanas un slimību profilakses pakalpojumiem, jo īpaši nabadzības un sociālās atstumtības riskam pakļautajiem iedzīvotājiem</w:t>
      </w:r>
      <w:r>
        <w:rPr>
          <w:rFonts w:ascii="Times New Roman" w:hAnsi="Times New Roman" w:cs="Times New Roman"/>
          <w:sz w:val="18"/>
          <w:szCs w:val="18"/>
        </w:rPr>
        <w:t>”.</w:t>
      </w:r>
    </w:p>
  </w:footnote>
  <w:footnote w:id="4">
    <w:p w14:paraId="3BC4A04C" w14:textId="0BB209DB" w:rsidR="0021757D" w:rsidRPr="0036007A" w:rsidRDefault="0021757D" w:rsidP="0036007A">
      <w:pPr>
        <w:pStyle w:val="FootnoteText"/>
        <w:jc w:val="both"/>
        <w:rPr>
          <w:rFonts w:ascii="Times New Roman" w:hAnsi="Times New Roman" w:cs="Times New Roman"/>
          <w:sz w:val="18"/>
          <w:szCs w:val="18"/>
        </w:rPr>
      </w:pPr>
      <w:r w:rsidRPr="0036007A">
        <w:rPr>
          <w:rStyle w:val="FootnoteReference"/>
          <w:rFonts w:ascii="Times New Roman" w:hAnsi="Times New Roman" w:cs="Times New Roman"/>
          <w:sz w:val="18"/>
          <w:szCs w:val="18"/>
        </w:rPr>
        <w:footnoteRef/>
      </w:r>
      <w:r w:rsidRPr="0036007A">
        <w:rPr>
          <w:rFonts w:ascii="Times New Roman" w:hAnsi="Times New Roman" w:cs="Times New Roman"/>
          <w:sz w:val="18"/>
          <w:szCs w:val="18"/>
        </w:rPr>
        <w:t xml:space="preserve"> Norādām, ka iepriekšējos ES fondu plānošanas periodos nav veiktas šāda tipa investīcijas, un līdzvērtīgu datu no iepriekšējiem periodiem nav.</w:t>
      </w:r>
    </w:p>
  </w:footnote>
  <w:footnote w:id="5">
    <w:p w14:paraId="681C6B4A" w14:textId="77777777" w:rsidR="007818D0" w:rsidRPr="00E64D20" w:rsidRDefault="007818D0" w:rsidP="007818D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254CD5CB" w14:textId="77777777" w:rsidR="007818D0" w:rsidRPr="0001046F" w:rsidRDefault="007818D0" w:rsidP="007818D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0B5F303D"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5DCA5067"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357B5AC2"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58558810"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94525C5" w14:textId="77777777" w:rsidR="005B2906" w:rsidRPr="000948CF" w:rsidRDefault="005B2906" w:rsidP="005B2906">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32E16688" w14:textId="77777777" w:rsidR="00A55303" w:rsidRPr="00E64D20" w:rsidRDefault="00A55303" w:rsidP="00A5530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07A0DFEC" w14:textId="77777777" w:rsidR="00A55303" w:rsidRPr="0001046F" w:rsidRDefault="00A55303" w:rsidP="00A5530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34D43561" w14:textId="77777777" w:rsidR="009E33AB" w:rsidRPr="000948CF" w:rsidRDefault="009E33AB" w:rsidP="009E33A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4C108F2C" w14:textId="77777777" w:rsidR="009E33AB" w:rsidRPr="00E64D20" w:rsidRDefault="009E33AB" w:rsidP="009E33A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32516905" w14:textId="77777777" w:rsidR="009E33AB" w:rsidRPr="0001046F" w:rsidRDefault="009E33AB" w:rsidP="009E33A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836BD14" w14:textId="77777777" w:rsidR="009E33AB" w:rsidRPr="004932AB" w:rsidRDefault="009E33AB" w:rsidP="009E33AB">
      <w:pPr>
        <w:pStyle w:val="FootnoteText"/>
        <w:rPr>
          <w:rFonts w:ascii="Times New Roman" w:hAnsi="Times New Roman"/>
          <w:sz w:val="16"/>
          <w:szCs w:val="16"/>
        </w:rPr>
      </w:pPr>
      <w:r w:rsidRPr="004932AB">
        <w:rPr>
          <w:rStyle w:val="FootnoteReference"/>
          <w:rFonts w:ascii="Times New Roman" w:hAnsi="Times New Roman"/>
          <w:sz w:val="16"/>
          <w:szCs w:val="16"/>
        </w:rPr>
        <w:footnoteRef/>
      </w:r>
      <w:hyperlink r:id="rId3" w:history="1">
        <w:r w:rsidRPr="004932AB">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6700A76B" w14:textId="77777777" w:rsidR="009E33AB" w:rsidRPr="004932AB" w:rsidRDefault="009E33AB" w:rsidP="009E33AB">
      <w:pPr>
        <w:pStyle w:val="FootnoteText"/>
        <w:rPr>
          <w:rFonts w:ascii="Times New Roman" w:hAnsi="Times New Roman" w:cs="Times New Roman"/>
          <w:sz w:val="16"/>
          <w:szCs w:val="16"/>
        </w:rPr>
      </w:pPr>
      <w:r w:rsidRPr="004932AB">
        <w:rPr>
          <w:rStyle w:val="FootnoteReference"/>
          <w:rFonts w:ascii="Times New Roman" w:hAnsi="Times New Roman" w:cs="Times New Roman"/>
          <w:sz w:val="16"/>
          <w:szCs w:val="16"/>
        </w:rPr>
        <w:footnoteRef/>
      </w:r>
      <w:r w:rsidRPr="004932AB">
        <w:rPr>
          <w:rFonts w:ascii="Times New Roman" w:hAnsi="Times New Roman" w:cs="Times New Roman"/>
          <w:sz w:val="16"/>
          <w:szCs w:val="16"/>
        </w:rPr>
        <w:t xml:space="preserve"> bāzes vērtības (ja attiecināms), starpposma vērības (ja attiecināms) un sasniedzamās vērtības noteikšanai</w:t>
      </w:r>
    </w:p>
  </w:footnote>
  <w:footnote w:id="19">
    <w:p w14:paraId="1F239727" w14:textId="77777777" w:rsidR="009E33AB" w:rsidRPr="0001046F" w:rsidRDefault="009E33AB" w:rsidP="009E33AB">
      <w:pPr>
        <w:pStyle w:val="FootnoteText"/>
        <w:jc w:val="both"/>
        <w:rPr>
          <w:rFonts w:ascii="Times New Roman" w:hAnsi="Times New Roman" w:cs="Times New Roman"/>
          <w:sz w:val="18"/>
          <w:szCs w:val="18"/>
        </w:rPr>
      </w:pPr>
      <w:r w:rsidRPr="004932AB">
        <w:rPr>
          <w:rStyle w:val="FootnoteReference"/>
          <w:rFonts w:ascii="Times New Roman" w:hAnsi="Times New Roman" w:cs="Times New Roman"/>
          <w:sz w:val="16"/>
          <w:szCs w:val="16"/>
        </w:rPr>
        <w:footnoteRef/>
      </w:r>
      <w:r w:rsidRPr="004932AB">
        <w:rPr>
          <w:sz w:val="16"/>
          <w:szCs w:val="16"/>
        </w:rPr>
        <w:t xml:space="preserve"> </w:t>
      </w:r>
      <w:r w:rsidRPr="004932AB">
        <w:rPr>
          <w:rFonts w:ascii="Times New Roman" w:hAnsi="Times New Roman" w:cs="Times New Roman"/>
          <w:sz w:val="16"/>
          <w:szCs w:val="16"/>
        </w:rPr>
        <w:t>J</w:t>
      </w:r>
      <w:r w:rsidRPr="004932AB">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405D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4737F8A"/>
    <w:multiLevelType w:val="hybridMultilevel"/>
    <w:tmpl w:val="2A52F2B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258A6612"/>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8086482"/>
    <w:multiLevelType w:val="hybridMultilevel"/>
    <w:tmpl w:val="4BB60F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8B5738A"/>
    <w:multiLevelType w:val="hybridMultilevel"/>
    <w:tmpl w:val="73BC5BB6"/>
    <w:lvl w:ilvl="0" w:tplc="D15AEF7E">
      <w:start w:val="1"/>
      <w:numFmt w:val="decimal"/>
      <w:lvlText w:val="%1)"/>
      <w:lvlJc w:val="left"/>
      <w:pPr>
        <w:ind w:left="720" w:hanging="360"/>
      </w:pPr>
      <w:rPr>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34F85C96"/>
    <w:multiLevelType w:val="hybridMultilevel"/>
    <w:tmpl w:val="E3B42A8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5F12E6F"/>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05A757A"/>
    <w:multiLevelType w:val="hybridMultilevel"/>
    <w:tmpl w:val="208617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69C6342"/>
    <w:multiLevelType w:val="hybridMultilevel"/>
    <w:tmpl w:val="CB74A9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7B633E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A1D5B26"/>
    <w:multiLevelType w:val="hybridMultilevel"/>
    <w:tmpl w:val="4F88759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4480394">
    <w:abstractNumId w:val="10"/>
  </w:num>
  <w:num w:numId="2" w16cid:durableId="2141416534">
    <w:abstractNumId w:val="1"/>
  </w:num>
  <w:num w:numId="3" w16cid:durableId="1023166960">
    <w:abstractNumId w:val="13"/>
  </w:num>
  <w:num w:numId="4" w16cid:durableId="665282967">
    <w:abstractNumId w:val="2"/>
  </w:num>
  <w:num w:numId="5" w16cid:durableId="15277933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4363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9348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8645516">
    <w:abstractNumId w:val="14"/>
  </w:num>
  <w:num w:numId="9" w16cid:durableId="387145991">
    <w:abstractNumId w:val="0"/>
  </w:num>
  <w:num w:numId="10" w16cid:durableId="1415662707">
    <w:abstractNumId w:val="12"/>
  </w:num>
  <w:num w:numId="11" w16cid:durableId="1924491149">
    <w:abstractNumId w:val="8"/>
  </w:num>
  <w:num w:numId="12" w16cid:durableId="446318017">
    <w:abstractNumId w:val="6"/>
  </w:num>
  <w:num w:numId="13" w16cid:durableId="889651978">
    <w:abstractNumId w:val="11"/>
  </w:num>
  <w:num w:numId="14" w16cid:durableId="1297495100">
    <w:abstractNumId w:val="4"/>
  </w:num>
  <w:num w:numId="15" w16cid:durableId="930551150">
    <w:abstractNumId w:val="9"/>
  </w:num>
  <w:num w:numId="16" w16cid:durableId="18035864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ijs Kirsanovs">
    <w15:presenceInfo w15:providerId="None" w15:userId="Edijs Kirsanov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31652"/>
    <w:rsid w:val="00034015"/>
    <w:rsid w:val="0004006C"/>
    <w:rsid w:val="000416C8"/>
    <w:rsid w:val="0004325B"/>
    <w:rsid w:val="00043DC8"/>
    <w:rsid w:val="00054543"/>
    <w:rsid w:val="000705A0"/>
    <w:rsid w:val="00085D62"/>
    <w:rsid w:val="00092EA3"/>
    <w:rsid w:val="000A4411"/>
    <w:rsid w:val="000B1140"/>
    <w:rsid w:val="000B5ECE"/>
    <w:rsid w:val="000C5FAC"/>
    <w:rsid w:val="000D5CE1"/>
    <w:rsid w:val="000F14C7"/>
    <w:rsid w:val="001041D0"/>
    <w:rsid w:val="00124570"/>
    <w:rsid w:val="00141AA9"/>
    <w:rsid w:val="00143B00"/>
    <w:rsid w:val="00144C24"/>
    <w:rsid w:val="0017645A"/>
    <w:rsid w:val="00187E3E"/>
    <w:rsid w:val="001A675D"/>
    <w:rsid w:val="001A796B"/>
    <w:rsid w:val="001C105B"/>
    <w:rsid w:val="001C6C70"/>
    <w:rsid w:val="001D1E14"/>
    <w:rsid w:val="001E26F8"/>
    <w:rsid w:val="001F5393"/>
    <w:rsid w:val="00205FC8"/>
    <w:rsid w:val="00216115"/>
    <w:rsid w:val="0021757D"/>
    <w:rsid w:val="00234A73"/>
    <w:rsid w:val="00234DF4"/>
    <w:rsid w:val="00256081"/>
    <w:rsid w:val="002620F1"/>
    <w:rsid w:val="00262CA1"/>
    <w:rsid w:val="00265878"/>
    <w:rsid w:val="0027059A"/>
    <w:rsid w:val="002714B3"/>
    <w:rsid w:val="00277C9D"/>
    <w:rsid w:val="00281E62"/>
    <w:rsid w:val="002866D0"/>
    <w:rsid w:val="00294B59"/>
    <w:rsid w:val="00295238"/>
    <w:rsid w:val="002A14DC"/>
    <w:rsid w:val="002A2037"/>
    <w:rsid w:val="002A77E4"/>
    <w:rsid w:val="002B19F1"/>
    <w:rsid w:val="002B3BE2"/>
    <w:rsid w:val="002C67DE"/>
    <w:rsid w:val="002E3E3F"/>
    <w:rsid w:val="002F7F74"/>
    <w:rsid w:val="0031668B"/>
    <w:rsid w:val="003367A9"/>
    <w:rsid w:val="0034712D"/>
    <w:rsid w:val="0035075A"/>
    <w:rsid w:val="00350BF4"/>
    <w:rsid w:val="0036007A"/>
    <w:rsid w:val="00374A55"/>
    <w:rsid w:val="0038087F"/>
    <w:rsid w:val="00380F61"/>
    <w:rsid w:val="00395BA5"/>
    <w:rsid w:val="003A44D9"/>
    <w:rsid w:val="003B3F11"/>
    <w:rsid w:val="003B54B1"/>
    <w:rsid w:val="003B65FC"/>
    <w:rsid w:val="003B6F9A"/>
    <w:rsid w:val="003D48B6"/>
    <w:rsid w:val="003E5C02"/>
    <w:rsid w:val="0040513D"/>
    <w:rsid w:val="00412117"/>
    <w:rsid w:val="0041607A"/>
    <w:rsid w:val="00424AF9"/>
    <w:rsid w:val="0043301A"/>
    <w:rsid w:val="00434C88"/>
    <w:rsid w:val="004513D8"/>
    <w:rsid w:val="004A5858"/>
    <w:rsid w:val="004A5DFE"/>
    <w:rsid w:val="004C2344"/>
    <w:rsid w:val="004C23DC"/>
    <w:rsid w:val="004C4C66"/>
    <w:rsid w:val="004D2B58"/>
    <w:rsid w:val="00504AEE"/>
    <w:rsid w:val="005125C2"/>
    <w:rsid w:val="005151EC"/>
    <w:rsid w:val="00520CE1"/>
    <w:rsid w:val="0053115E"/>
    <w:rsid w:val="005332ED"/>
    <w:rsid w:val="0054610C"/>
    <w:rsid w:val="00557AF4"/>
    <w:rsid w:val="00573C5A"/>
    <w:rsid w:val="005A1793"/>
    <w:rsid w:val="005A3A48"/>
    <w:rsid w:val="005B0D9A"/>
    <w:rsid w:val="005B2906"/>
    <w:rsid w:val="005B5BB6"/>
    <w:rsid w:val="005C0A74"/>
    <w:rsid w:val="005D05CC"/>
    <w:rsid w:val="005D4F58"/>
    <w:rsid w:val="005E7E5D"/>
    <w:rsid w:val="005F4AD0"/>
    <w:rsid w:val="006146C9"/>
    <w:rsid w:val="006350AC"/>
    <w:rsid w:val="00654A31"/>
    <w:rsid w:val="0066466A"/>
    <w:rsid w:val="0067535D"/>
    <w:rsid w:val="00697E14"/>
    <w:rsid w:val="006A1F0A"/>
    <w:rsid w:val="006A65BC"/>
    <w:rsid w:val="006A7C5F"/>
    <w:rsid w:val="006B2B7D"/>
    <w:rsid w:val="006F2ADF"/>
    <w:rsid w:val="00700E74"/>
    <w:rsid w:val="007215EA"/>
    <w:rsid w:val="0072215B"/>
    <w:rsid w:val="00736DBC"/>
    <w:rsid w:val="00744D03"/>
    <w:rsid w:val="007457DA"/>
    <w:rsid w:val="0075432E"/>
    <w:rsid w:val="00754D46"/>
    <w:rsid w:val="00757DC7"/>
    <w:rsid w:val="007723C4"/>
    <w:rsid w:val="007818D0"/>
    <w:rsid w:val="0078762B"/>
    <w:rsid w:val="007C1A3F"/>
    <w:rsid w:val="007C4966"/>
    <w:rsid w:val="007D375B"/>
    <w:rsid w:val="007E0560"/>
    <w:rsid w:val="0080577E"/>
    <w:rsid w:val="0082425C"/>
    <w:rsid w:val="008405E8"/>
    <w:rsid w:val="008624B1"/>
    <w:rsid w:val="00892383"/>
    <w:rsid w:val="008A6E8C"/>
    <w:rsid w:val="008B3BE1"/>
    <w:rsid w:val="008B512A"/>
    <w:rsid w:val="008C7A74"/>
    <w:rsid w:val="008D2D6E"/>
    <w:rsid w:val="008F2078"/>
    <w:rsid w:val="008F7FC2"/>
    <w:rsid w:val="009057E1"/>
    <w:rsid w:val="009225F0"/>
    <w:rsid w:val="00924DC6"/>
    <w:rsid w:val="0092577B"/>
    <w:rsid w:val="00927B57"/>
    <w:rsid w:val="00937852"/>
    <w:rsid w:val="009440AB"/>
    <w:rsid w:val="0094729B"/>
    <w:rsid w:val="009548FE"/>
    <w:rsid w:val="009566D8"/>
    <w:rsid w:val="00961F2C"/>
    <w:rsid w:val="009A063E"/>
    <w:rsid w:val="009A3534"/>
    <w:rsid w:val="009C0210"/>
    <w:rsid w:val="009C1B5E"/>
    <w:rsid w:val="009C4466"/>
    <w:rsid w:val="009C64FF"/>
    <w:rsid w:val="009D1FBF"/>
    <w:rsid w:val="009D33CC"/>
    <w:rsid w:val="009D7453"/>
    <w:rsid w:val="009E2B7F"/>
    <w:rsid w:val="009E33AB"/>
    <w:rsid w:val="00A07E41"/>
    <w:rsid w:val="00A106DD"/>
    <w:rsid w:val="00A231A0"/>
    <w:rsid w:val="00A43930"/>
    <w:rsid w:val="00A439F5"/>
    <w:rsid w:val="00A50B9D"/>
    <w:rsid w:val="00A51C89"/>
    <w:rsid w:val="00A53BD2"/>
    <w:rsid w:val="00A54E9B"/>
    <w:rsid w:val="00A55303"/>
    <w:rsid w:val="00A603ED"/>
    <w:rsid w:val="00A65081"/>
    <w:rsid w:val="00A72326"/>
    <w:rsid w:val="00A75DD4"/>
    <w:rsid w:val="00A92FE5"/>
    <w:rsid w:val="00A93235"/>
    <w:rsid w:val="00A9488D"/>
    <w:rsid w:val="00A97CF9"/>
    <w:rsid w:val="00AB181B"/>
    <w:rsid w:val="00AC5F06"/>
    <w:rsid w:val="00AC690B"/>
    <w:rsid w:val="00AD5D23"/>
    <w:rsid w:val="00AE1781"/>
    <w:rsid w:val="00AF09EE"/>
    <w:rsid w:val="00AF59A1"/>
    <w:rsid w:val="00B303E1"/>
    <w:rsid w:val="00B32C06"/>
    <w:rsid w:val="00B6076A"/>
    <w:rsid w:val="00B60BE8"/>
    <w:rsid w:val="00B83D55"/>
    <w:rsid w:val="00B97312"/>
    <w:rsid w:val="00BA6896"/>
    <w:rsid w:val="00BB494C"/>
    <w:rsid w:val="00BB50DF"/>
    <w:rsid w:val="00BC1B29"/>
    <w:rsid w:val="00BC5A1B"/>
    <w:rsid w:val="00BD270F"/>
    <w:rsid w:val="00BD3135"/>
    <w:rsid w:val="00BD519C"/>
    <w:rsid w:val="00BF01FD"/>
    <w:rsid w:val="00C06C2B"/>
    <w:rsid w:val="00C06D00"/>
    <w:rsid w:val="00C267D8"/>
    <w:rsid w:val="00C2723B"/>
    <w:rsid w:val="00C31DFA"/>
    <w:rsid w:val="00C35DA5"/>
    <w:rsid w:val="00C40FB1"/>
    <w:rsid w:val="00C70BD8"/>
    <w:rsid w:val="00C72B19"/>
    <w:rsid w:val="00C806F2"/>
    <w:rsid w:val="00C90E79"/>
    <w:rsid w:val="00CB3190"/>
    <w:rsid w:val="00CC4245"/>
    <w:rsid w:val="00CD1F52"/>
    <w:rsid w:val="00CD48ED"/>
    <w:rsid w:val="00CE0433"/>
    <w:rsid w:val="00CF3E6C"/>
    <w:rsid w:val="00CF6D2B"/>
    <w:rsid w:val="00D01B94"/>
    <w:rsid w:val="00D127F3"/>
    <w:rsid w:val="00D12B6D"/>
    <w:rsid w:val="00D27DEC"/>
    <w:rsid w:val="00D54964"/>
    <w:rsid w:val="00D63CE7"/>
    <w:rsid w:val="00D65CAD"/>
    <w:rsid w:val="00D72B80"/>
    <w:rsid w:val="00D770C8"/>
    <w:rsid w:val="00D84467"/>
    <w:rsid w:val="00D90175"/>
    <w:rsid w:val="00DA5ADF"/>
    <w:rsid w:val="00DB1CAA"/>
    <w:rsid w:val="00DC0E6F"/>
    <w:rsid w:val="00DD3E7F"/>
    <w:rsid w:val="00DE37EE"/>
    <w:rsid w:val="00DF0559"/>
    <w:rsid w:val="00E053D2"/>
    <w:rsid w:val="00E153D0"/>
    <w:rsid w:val="00E27D17"/>
    <w:rsid w:val="00E33A9D"/>
    <w:rsid w:val="00E35675"/>
    <w:rsid w:val="00E51D7D"/>
    <w:rsid w:val="00E53C7B"/>
    <w:rsid w:val="00E56D6A"/>
    <w:rsid w:val="00E63E4E"/>
    <w:rsid w:val="00E776D1"/>
    <w:rsid w:val="00E805F6"/>
    <w:rsid w:val="00EB5CCC"/>
    <w:rsid w:val="00EB635D"/>
    <w:rsid w:val="00EB77A4"/>
    <w:rsid w:val="00EC6AF5"/>
    <w:rsid w:val="00ED0E89"/>
    <w:rsid w:val="00ED2EB7"/>
    <w:rsid w:val="00EF0658"/>
    <w:rsid w:val="00EF75A1"/>
    <w:rsid w:val="00F02C7C"/>
    <w:rsid w:val="00F11E23"/>
    <w:rsid w:val="00F14380"/>
    <w:rsid w:val="00F15354"/>
    <w:rsid w:val="00F37945"/>
    <w:rsid w:val="00F60631"/>
    <w:rsid w:val="00F67745"/>
    <w:rsid w:val="00F71CFC"/>
    <w:rsid w:val="00F7430E"/>
    <w:rsid w:val="00F948CC"/>
    <w:rsid w:val="00FA37E3"/>
    <w:rsid w:val="00FB2CBA"/>
    <w:rsid w:val="00FD269E"/>
    <w:rsid w:val="00FD71C3"/>
    <w:rsid w:val="00FE11E2"/>
    <w:rsid w:val="00FE5424"/>
    <w:rsid w:val="00FF493C"/>
    <w:rsid w:val="00FF5CA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lp1,L"/>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B303E1"/>
    <w:rPr>
      <w:color w:val="954F72" w:themeColor="followedHyperlink"/>
      <w:u w:val="single"/>
    </w:rPr>
  </w:style>
  <w:style w:type="paragraph" w:customStyle="1" w:styleId="Point0number">
    <w:name w:val="Point 0 (number)"/>
    <w:basedOn w:val="Normal"/>
    <w:rsid w:val="007215EA"/>
    <w:pPr>
      <w:numPr>
        <w:numId w:val="7"/>
      </w:numPr>
      <w:spacing w:before="120" w:after="120" w:line="240" w:lineRule="auto"/>
      <w:jc w:val="both"/>
    </w:pPr>
    <w:rPr>
      <w:rFonts w:ascii="Times New Roman" w:hAnsi="Times New Roman" w:cs="Times New Roman"/>
      <w:sz w:val="24"/>
      <w:lang w:val="en-GB"/>
    </w:rPr>
  </w:style>
  <w:style w:type="paragraph" w:customStyle="1" w:styleId="Point1number">
    <w:name w:val="Point 1 (number)"/>
    <w:basedOn w:val="Normal"/>
    <w:rsid w:val="007215EA"/>
    <w:pPr>
      <w:numPr>
        <w:ilvl w:val="2"/>
        <w:numId w:val="7"/>
      </w:numPr>
      <w:spacing w:before="120" w:after="120" w:line="240" w:lineRule="auto"/>
      <w:jc w:val="both"/>
    </w:pPr>
    <w:rPr>
      <w:rFonts w:ascii="Times New Roman" w:hAnsi="Times New Roman" w:cs="Times New Roman"/>
      <w:sz w:val="24"/>
      <w:lang w:val="en-GB"/>
    </w:rPr>
  </w:style>
  <w:style w:type="paragraph" w:customStyle="1" w:styleId="Point2number">
    <w:name w:val="Point 2 (number)"/>
    <w:basedOn w:val="Normal"/>
    <w:rsid w:val="007215EA"/>
    <w:pPr>
      <w:numPr>
        <w:ilvl w:val="4"/>
        <w:numId w:val="7"/>
      </w:numPr>
      <w:spacing w:before="120" w:after="120" w:line="240" w:lineRule="auto"/>
      <w:jc w:val="both"/>
    </w:pPr>
    <w:rPr>
      <w:rFonts w:ascii="Times New Roman" w:hAnsi="Times New Roman" w:cs="Times New Roman"/>
      <w:sz w:val="24"/>
      <w:lang w:val="en-GB"/>
    </w:rPr>
  </w:style>
  <w:style w:type="paragraph" w:customStyle="1" w:styleId="Point3number">
    <w:name w:val="Point 3 (number)"/>
    <w:basedOn w:val="Normal"/>
    <w:rsid w:val="007215EA"/>
    <w:pPr>
      <w:numPr>
        <w:ilvl w:val="6"/>
        <w:numId w:val="7"/>
      </w:numPr>
      <w:spacing w:before="120" w:after="120" w:line="240" w:lineRule="auto"/>
      <w:jc w:val="both"/>
    </w:pPr>
    <w:rPr>
      <w:rFonts w:ascii="Times New Roman" w:hAnsi="Times New Roman" w:cs="Times New Roman"/>
      <w:sz w:val="24"/>
      <w:lang w:val="en-GB"/>
    </w:rPr>
  </w:style>
  <w:style w:type="paragraph" w:customStyle="1" w:styleId="Point0letter">
    <w:name w:val="Point 0 (letter)"/>
    <w:basedOn w:val="Normal"/>
    <w:rsid w:val="007215EA"/>
    <w:pPr>
      <w:numPr>
        <w:ilvl w:val="1"/>
        <w:numId w:val="7"/>
      </w:numPr>
      <w:spacing w:before="120" w:after="120" w:line="240" w:lineRule="auto"/>
      <w:jc w:val="both"/>
    </w:pPr>
    <w:rPr>
      <w:rFonts w:ascii="Times New Roman" w:hAnsi="Times New Roman" w:cs="Times New Roman"/>
      <w:sz w:val="24"/>
      <w:lang w:val="en-GB"/>
    </w:rPr>
  </w:style>
  <w:style w:type="paragraph" w:customStyle="1" w:styleId="Point1letter">
    <w:name w:val="Point 1 (letter)"/>
    <w:basedOn w:val="Normal"/>
    <w:rsid w:val="007215EA"/>
    <w:pPr>
      <w:numPr>
        <w:ilvl w:val="3"/>
        <w:numId w:val="7"/>
      </w:numPr>
      <w:spacing w:before="120" w:after="120" w:line="240" w:lineRule="auto"/>
      <w:jc w:val="both"/>
    </w:pPr>
    <w:rPr>
      <w:rFonts w:ascii="Times New Roman" w:hAnsi="Times New Roman" w:cs="Times New Roman"/>
      <w:sz w:val="24"/>
      <w:lang w:val="en-GB"/>
    </w:rPr>
  </w:style>
  <w:style w:type="paragraph" w:customStyle="1" w:styleId="Point2letter">
    <w:name w:val="Point 2 (letter)"/>
    <w:basedOn w:val="Normal"/>
    <w:rsid w:val="007215EA"/>
    <w:pPr>
      <w:numPr>
        <w:ilvl w:val="5"/>
        <w:numId w:val="7"/>
      </w:numPr>
      <w:spacing w:before="120" w:after="120" w:line="240" w:lineRule="auto"/>
      <w:jc w:val="both"/>
    </w:pPr>
    <w:rPr>
      <w:rFonts w:ascii="Times New Roman" w:hAnsi="Times New Roman" w:cs="Times New Roman"/>
      <w:sz w:val="24"/>
      <w:lang w:val="en-GB"/>
    </w:rPr>
  </w:style>
  <w:style w:type="paragraph" w:customStyle="1" w:styleId="Point3letter">
    <w:name w:val="Point 3 (letter)"/>
    <w:basedOn w:val="Normal"/>
    <w:rsid w:val="007215EA"/>
    <w:pPr>
      <w:numPr>
        <w:ilvl w:val="7"/>
        <w:numId w:val="7"/>
      </w:numPr>
      <w:spacing w:before="120" w:after="120" w:line="240" w:lineRule="auto"/>
      <w:jc w:val="both"/>
    </w:pPr>
    <w:rPr>
      <w:rFonts w:ascii="Times New Roman" w:hAnsi="Times New Roman" w:cs="Times New Roman"/>
      <w:sz w:val="24"/>
      <w:lang w:val="en-GB"/>
    </w:rPr>
  </w:style>
  <w:style w:type="paragraph" w:customStyle="1" w:styleId="Point4letter">
    <w:name w:val="Point 4 (letter)"/>
    <w:basedOn w:val="Normal"/>
    <w:rsid w:val="007215EA"/>
    <w:pPr>
      <w:numPr>
        <w:ilvl w:val="8"/>
        <w:numId w:val="7"/>
      </w:numPr>
      <w:spacing w:before="120" w:after="120" w:line="240" w:lineRule="auto"/>
      <w:jc w:val="both"/>
    </w:pPr>
    <w:rPr>
      <w:rFonts w:ascii="Times New Roman" w:hAnsi="Times New Roman" w:cs="Times New Roman"/>
      <w:sz w:val="24"/>
      <w:lang w:val="en-GB"/>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7215EA"/>
  </w:style>
  <w:style w:type="paragraph" w:styleId="Revision">
    <w:name w:val="Revision"/>
    <w:hidden/>
    <w:uiPriority w:val="99"/>
    <w:semiHidden/>
    <w:rsid w:val="0004006C"/>
    <w:pPr>
      <w:spacing w:after="0" w:line="240" w:lineRule="auto"/>
    </w:pPr>
  </w:style>
  <w:style w:type="paragraph" w:styleId="HTMLPreformatted">
    <w:name w:val="HTML Preformatted"/>
    <w:basedOn w:val="Normal"/>
    <w:link w:val="HTMLPreformattedChar"/>
    <w:uiPriority w:val="99"/>
    <w:semiHidden/>
    <w:unhideWhenUsed/>
    <w:rsid w:val="00E153D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153D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8193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3185827">
      <w:bodyDiv w:val="1"/>
      <w:marLeft w:val="0"/>
      <w:marRight w:val="0"/>
      <w:marTop w:val="0"/>
      <w:marBottom w:val="0"/>
      <w:divBdr>
        <w:top w:val="none" w:sz="0" w:space="0" w:color="auto"/>
        <w:left w:val="none" w:sz="0" w:space="0" w:color="auto"/>
        <w:bottom w:val="none" w:sz="0" w:space="0" w:color="auto"/>
        <w:right w:val="none" w:sz="0" w:space="0" w:color="auto"/>
      </w:divBdr>
    </w:div>
    <w:div w:id="764109233">
      <w:bodyDiv w:val="1"/>
      <w:marLeft w:val="0"/>
      <w:marRight w:val="0"/>
      <w:marTop w:val="0"/>
      <w:marBottom w:val="0"/>
      <w:divBdr>
        <w:top w:val="none" w:sz="0" w:space="0" w:color="auto"/>
        <w:left w:val="none" w:sz="0" w:space="0" w:color="auto"/>
        <w:bottom w:val="none" w:sz="0" w:space="0" w:color="auto"/>
        <w:right w:val="none" w:sz="0" w:space="0" w:color="auto"/>
      </w:divBdr>
    </w:div>
    <w:div w:id="1135827535">
      <w:bodyDiv w:val="1"/>
      <w:marLeft w:val="0"/>
      <w:marRight w:val="0"/>
      <w:marTop w:val="0"/>
      <w:marBottom w:val="0"/>
      <w:divBdr>
        <w:top w:val="none" w:sz="0" w:space="0" w:color="auto"/>
        <w:left w:val="none" w:sz="0" w:space="0" w:color="auto"/>
        <w:bottom w:val="none" w:sz="0" w:space="0" w:color="auto"/>
        <w:right w:val="none" w:sz="0" w:space="0" w:color="auto"/>
      </w:divBdr>
    </w:div>
    <w:div w:id="1291285411">
      <w:bodyDiv w:val="1"/>
      <w:marLeft w:val="0"/>
      <w:marRight w:val="0"/>
      <w:marTop w:val="0"/>
      <w:marBottom w:val="0"/>
      <w:divBdr>
        <w:top w:val="none" w:sz="0" w:space="0" w:color="auto"/>
        <w:left w:val="none" w:sz="0" w:space="0" w:color="auto"/>
        <w:bottom w:val="none" w:sz="0" w:space="0" w:color="auto"/>
        <w:right w:val="none" w:sz="0" w:space="0" w:color="auto"/>
      </w:divBdr>
    </w:div>
    <w:div w:id="1487623876">
      <w:bodyDiv w:val="1"/>
      <w:marLeft w:val="0"/>
      <w:marRight w:val="0"/>
      <w:marTop w:val="0"/>
      <w:marBottom w:val="0"/>
      <w:divBdr>
        <w:top w:val="none" w:sz="0" w:space="0" w:color="auto"/>
        <w:left w:val="none" w:sz="0" w:space="0" w:color="auto"/>
        <w:bottom w:val="none" w:sz="0" w:space="0" w:color="auto"/>
        <w:right w:val="none" w:sz="0" w:space="0" w:color="auto"/>
      </w:divBdr>
    </w:div>
    <w:div w:id="1729837727">
      <w:bodyDiv w:val="1"/>
      <w:marLeft w:val="0"/>
      <w:marRight w:val="0"/>
      <w:marTop w:val="0"/>
      <w:marBottom w:val="0"/>
      <w:divBdr>
        <w:top w:val="none" w:sz="0" w:space="0" w:color="auto"/>
        <w:left w:val="none" w:sz="0" w:space="0" w:color="auto"/>
        <w:bottom w:val="none" w:sz="0" w:space="0" w:color="auto"/>
        <w:right w:val="none" w:sz="0" w:space="0" w:color="auto"/>
      </w:divBdr>
    </w:div>
    <w:div w:id="1777019497">
      <w:bodyDiv w:val="1"/>
      <w:marLeft w:val="0"/>
      <w:marRight w:val="0"/>
      <w:marTop w:val="0"/>
      <w:marBottom w:val="0"/>
      <w:divBdr>
        <w:top w:val="none" w:sz="0" w:space="0" w:color="auto"/>
        <w:left w:val="none" w:sz="0" w:space="0" w:color="auto"/>
        <w:bottom w:val="none" w:sz="0" w:space="0" w:color="auto"/>
        <w:right w:val="none" w:sz="0" w:space="0" w:color="auto"/>
      </w:divBdr>
    </w:div>
    <w:div w:id="197154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43CC1-90CF-4F34-821C-779A0F999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23521</Words>
  <Characters>13408</Characters>
  <Application>Microsoft Office Word</Application>
  <DocSecurity>0</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Edijs Kirsanovs</cp:lastModifiedBy>
  <cp:revision>11</cp:revision>
  <dcterms:created xsi:type="dcterms:W3CDTF">2022-08-24T09:46:00Z</dcterms:created>
  <dcterms:modified xsi:type="dcterms:W3CDTF">2022-12-07T09:30:00Z</dcterms:modified>
</cp:coreProperties>
</file>